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104420" w:rsidR="00104420" w:rsidP="00104420" w:rsidRDefault="00104420" w14:paraId="6D55EFBC" w14:textId="5F888EC3">
      <w:pPr>
        <w:rPr>
          <w:b/>
          <w:bCs/>
        </w:rPr>
      </w:pPr>
      <w:r w:rsidRPr="70CADEEA">
        <w:rPr>
          <w:b/>
          <w:bCs/>
        </w:rPr>
        <w:t>Ofgem RIIO-3 Draft Determination - Implications for Nature</w:t>
      </w:r>
      <w:r w:rsidRPr="70CADEEA" w:rsidR="5248E469">
        <w:rPr>
          <w:b/>
          <w:bCs/>
        </w:rPr>
        <w:t xml:space="preserve"> </w:t>
      </w:r>
    </w:p>
    <w:p w:rsidR="0015219D" w:rsidRDefault="00696446" w14:paraId="2F20D349" w14:textId="609B4CF6">
      <w:pPr>
        <w:rPr>
          <w:b w:val="1"/>
          <w:bCs w:val="1"/>
        </w:rPr>
      </w:pPr>
      <w:r w:rsidRPr="5DE4E304" w:rsidR="00696446">
        <w:rPr>
          <w:b w:val="1"/>
          <w:bCs w:val="1"/>
        </w:rPr>
        <w:t>Green Action Trust – Consultation Response</w:t>
      </w:r>
      <w:r w:rsidRPr="5DE4E304" w:rsidR="5E55C2A9">
        <w:rPr>
          <w:b w:val="1"/>
          <w:bCs w:val="1"/>
        </w:rPr>
        <w:t xml:space="preserve"> 2</w:t>
      </w:r>
      <w:r w:rsidRPr="5DE4E304" w:rsidR="3AC7B1D7">
        <w:rPr>
          <w:b w:val="1"/>
          <w:bCs w:val="1"/>
        </w:rPr>
        <w:t>6</w:t>
      </w:r>
      <w:r w:rsidRPr="5DE4E304" w:rsidR="5E55C2A9">
        <w:rPr>
          <w:b w:val="1"/>
          <w:bCs w:val="1"/>
        </w:rPr>
        <w:t>/08/2025</w:t>
      </w:r>
    </w:p>
    <w:p w:rsidR="0015219D" w:rsidRDefault="5E55C2A9" w14:paraId="711123CE" w14:textId="3CE8E3C9">
      <w:r>
        <w:t xml:space="preserve">We welcome the opportunity to respond to Ofgem regarding the rejection of SHET’s proposed nature and sustainability </w:t>
      </w:r>
      <w:r w:rsidR="0902E182">
        <w:t>strategy</w:t>
      </w:r>
      <w:r>
        <w:t>.</w:t>
      </w:r>
    </w:p>
    <w:p w:rsidRPr="001B4A44" w:rsidR="00887079" w:rsidRDefault="4CFB418E" w14:paraId="413521C7" w14:textId="213B7F9D">
      <w:r w:rsidR="6F8E73F1">
        <w:rPr/>
        <w:t xml:space="preserve">Funding </w:t>
      </w:r>
      <w:r w:rsidR="6F9C0186">
        <w:rPr/>
        <w:t>into biodiversity and nature networks</w:t>
      </w:r>
      <w:r w:rsidR="6F8E73F1">
        <w:rPr/>
        <w:t xml:space="preserve"> is cr</w:t>
      </w:r>
      <w:r w:rsidR="34AD4275">
        <w:rPr/>
        <w:t>ucial</w:t>
      </w:r>
      <w:r w:rsidR="7072FC53">
        <w:rPr/>
        <w:t xml:space="preserve"> for quality of life across our </w:t>
      </w:r>
      <w:r w:rsidR="7072FC53">
        <w:rPr/>
        <w:t xml:space="preserve">communities, </w:t>
      </w:r>
      <w:r w:rsidR="6F8E73F1">
        <w:rPr/>
        <w:t>and</w:t>
      </w:r>
      <w:r w:rsidR="6F8E73F1">
        <w:rPr/>
        <w:t xml:space="preserve"> we believe that SHET’s proposed investment programme is an</w:t>
      </w:r>
      <w:r w:rsidR="2960B833">
        <w:rPr/>
        <w:t xml:space="preserve"> </w:t>
      </w:r>
      <w:r w:rsidR="6F8E73F1">
        <w:rPr/>
        <w:t xml:space="preserve">important </w:t>
      </w:r>
      <w:r w:rsidR="7C404B25">
        <w:rPr/>
        <w:t>pillar</w:t>
      </w:r>
      <w:r w:rsidR="6F8E73F1">
        <w:rPr/>
        <w:t xml:space="preserve"> in a diminishing funding landscape.</w:t>
      </w:r>
    </w:p>
    <w:p w:rsidR="0CCBF1AB" w:rsidRDefault="0CCBF1AB" w14:paraId="5A3E2DA5" w14:textId="0045642B">
      <w:r w:rsidR="0CCBF1AB">
        <w:rPr/>
        <w:t xml:space="preserve">We are keen to </w:t>
      </w:r>
      <w:r w:rsidR="03FA9F57">
        <w:rPr/>
        <w:t xml:space="preserve">further </w:t>
      </w:r>
      <w:r w:rsidR="0CCBF1AB">
        <w:rPr/>
        <w:t>understand the reasoning</w:t>
      </w:r>
      <w:r w:rsidR="59AB7852">
        <w:rPr/>
        <w:t>s</w:t>
      </w:r>
      <w:r w:rsidR="0CCBF1AB">
        <w:rPr/>
        <w:t xml:space="preserve"> behind the rejection of the proposals</w:t>
      </w:r>
      <w:r w:rsidR="6157DB53">
        <w:rPr/>
        <w:t>. To this end</w:t>
      </w:r>
      <w:r w:rsidR="0CCBF1AB">
        <w:rPr/>
        <w:t xml:space="preserve"> </w:t>
      </w:r>
      <w:r w:rsidR="460FB34B">
        <w:rPr/>
        <w:t xml:space="preserve">we </w:t>
      </w:r>
      <w:r w:rsidR="0CCBF1AB">
        <w:rPr/>
        <w:t xml:space="preserve">would welcome a meeting </w:t>
      </w:r>
      <w:r w:rsidR="38D43377">
        <w:rPr/>
        <w:t xml:space="preserve">with Ofgem, our CEO Tom Campbell and our Ambassador Mark Beaumont, </w:t>
      </w:r>
      <w:r w:rsidR="0CCBF1AB">
        <w:rPr/>
        <w:t xml:space="preserve">to discuss </w:t>
      </w:r>
      <w:r w:rsidR="5B5DCCF2">
        <w:rPr/>
        <w:t>further and</w:t>
      </w:r>
      <w:r w:rsidR="5B5DCCF2">
        <w:rPr/>
        <w:t xml:space="preserve"> offer more detailed and relevant </w:t>
      </w:r>
      <w:r w:rsidR="4431CEC0">
        <w:rPr/>
        <w:t xml:space="preserve">feedback </w:t>
      </w:r>
      <w:r w:rsidR="49A4F089">
        <w:rPr/>
        <w:t xml:space="preserve">to </w:t>
      </w:r>
      <w:r w:rsidR="5B5DCCF2">
        <w:rPr/>
        <w:t>support</w:t>
      </w:r>
      <w:r w:rsidR="0D85A032">
        <w:rPr/>
        <w:t xml:space="preserve"> </w:t>
      </w:r>
      <w:r w:rsidR="69A29CA0">
        <w:rPr/>
        <w:t>and</w:t>
      </w:r>
      <w:r w:rsidR="24B9BEB7">
        <w:rPr/>
        <w:t xml:space="preserve"> refine </w:t>
      </w:r>
      <w:r w:rsidR="24B9BEB7">
        <w:rPr/>
        <w:t>possible options</w:t>
      </w:r>
      <w:r w:rsidR="5B79B314">
        <w:rPr/>
        <w:t>.</w:t>
      </w:r>
    </w:p>
    <w:p w:rsidRPr="001B4A44" w:rsidR="00887079" w:rsidRDefault="001B4A44" w14:paraId="572697AE" w14:textId="770FE01C">
      <w:pPr>
        <w:rPr>
          <w:b/>
          <w:bCs/>
        </w:rPr>
      </w:pPr>
      <w:r w:rsidRPr="001B4A44">
        <w:rPr>
          <w:b/>
          <w:bCs/>
        </w:rPr>
        <w:t>Green Action Trust</w:t>
      </w:r>
    </w:p>
    <w:p w:rsidR="00887079" w:rsidRDefault="00CE20EF" w14:paraId="532B4C44" w14:textId="687C574F">
      <w:r w:rsidR="00CE20EF">
        <w:rPr/>
        <w:t xml:space="preserve">The Green Action Trust is a charitable organisation whose core mission is to tackle inequality and the nature and climate emergencies through the delivery of nature and </w:t>
      </w:r>
      <w:r w:rsidR="00305888">
        <w:rPr/>
        <w:t>blue-green</w:t>
      </w:r>
      <w:r w:rsidR="00CE20EF">
        <w:rPr/>
        <w:t xml:space="preserve"> infrastructure. We have a </w:t>
      </w:r>
      <w:r w:rsidR="00010C63">
        <w:rPr/>
        <w:t xml:space="preserve">40-year </w:t>
      </w:r>
      <w:r w:rsidR="00010C63">
        <w:rPr/>
        <w:t>track record</w:t>
      </w:r>
      <w:r w:rsidR="00010C63">
        <w:rPr/>
        <w:t xml:space="preserve"> of </w:t>
      </w:r>
      <w:r w:rsidR="560975A1">
        <w:rPr/>
        <w:t>improving</w:t>
      </w:r>
      <w:r w:rsidR="00010C63">
        <w:rPr/>
        <w:t xml:space="preserve"> people's</w:t>
      </w:r>
      <w:r w:rsidR="00CE20EF">
        <w:rPr/>
        <w:t xml:space="preserve"> lives through access to quality green spaces. </w:t>
      </w:r>
      <w:r w:rsidR="7A4B7378">
        <w:rPr/>
        <w:t xml:space="preserve">GAT is one of the most established Scottish environmental </w:t>
      </w:r>
      <w:r w:rsidR="6341A8CB">
        <w:rPr/>
        <w:t>organisations</w:t>
      </w:r>
      <w:r w:rsidR="7A4B7378">
        <w:rPr/>
        <w:t>, funded by the</w:t>
      </w:r>
      <w:r w:rsidR="143730EB">
        <w:rPr/>
        <w:t xml:space="preserve"> Scottish G</w:t>
      </w:r>
      <w:r w:rsidR="7A4B7378">
        <w:rPr/>
        <w:t xml:space="preserve">overnment, trusted by hundreds of businesses, councils and organisations, and representing over 3.5 million people who live across Central Scotland.  GAT is the link between people and planet, in a role that is both custodian and honest broker.  We </w:t>
      </w:r>
      <w:r w:rsidR="289E8442">
        <w:rPr/>
        <w:t xml:space="preserve">speak and advocate for businesses and communities across </w:t>
      </w:r>
      <w:r w:rsidR="5D5F0334">
        <w:rPr/>
        <w:t>Central</w:t>
      </w:r>
      <w:r w:rsidR="289E8442">
        <w:rPr/>
        <w:t xml:space="preserve"> Scotland in objecting to this decision.</w:t>
      </w:r>
      <w:r w:rsidR="7A4B7378">
        <w:rPr/>
        <w:t xml:space="preserve"> </w:t>
      </w:r>
    </w:p>
    <w:p w:rsidR="009C722C" w:rsidP="5DE4E304" w:rsidRDefault="009C722C" w14:paraId="5C00EA2D" w14:textId="3D8C386D">
      <w:pPr>
        <w:pStyle w:val="Normal"/>
      </w:pPr>
      <w:r w:rsidR="009C722C">
        <w:rPr/>
        <w:t>Green Action Trust does not agree with the proposals to reject the following:</w:t>
      </w:r>
    </w:p>
    <w:p w:rsidRPr="00CC7FFB" w:rsidR="00CD27FF" w:rsidP="00CD27FF" w:rsidRDefault="00CC7FFB" w14:paraId="71C8815C" w14:textId="28D27357">
      <w:pPr>
        <w:pStyle w:val="ListParagraph"/>
        <w:numPr>
          <w:ilvl w:val="0"/>
          <w:numId w:val="2"/>
        </w:numPr>
      </w:pPr>
      <w:r w:rsidRPr="00887079">
        <w:rPr>
          <w:b/>
          <w:bCs/>
        </w:rPr>
        <w:t xml:space="preserve">SHET’s </w:t>
      </w:r>
      <w:r w:rsidR="00202615">
        <w:rPr>
          <w:b/>
          <w:bCs/>
        </w:rPr>
        <w:t>M</w:t>
      </w:r>
      <w:r w:rsidRPr="00887079">
        <w:rPr>
          <w:b/>
          <w:bCs/>
        </w:rPr>
        <w:t xml:space="preserve">arine </w:t>
      </w:r>
      <w:r w:rsidR="00202615">
        <w:rPr>
          <w:b/>
          <w:bCs/>
        </w:rPr>
        <w:t>B</w:t>
      </w:r>
      <w:r w:rsidRPr="00887079">
        <w:rPr>
          <w:b/>
          <w:bCs/>
        </w:rPr>
        <w:t xml:space="preserve">iodiversity EAP </w:t>
      </w:r>
      <w:r w:rsidR="00202615">
        <w:rPr>
          <w:b/>
          <w:bCs/>
        </w:rPr>
        <w:t>C</w:t>
      </w:r>
      <w:r w:rsidRPr="00887079">
        <w:rPr>
          <w:b/>
          <w:bCs/>
        </w:rPr>
        <w:t>ommitments</w:t>
      </w:r>
    </w:p>
    <w:p w:rsidR="00CC7FFB" w:rsidP="00CD27FF" w:rsidRDefault="00CC7FFB" w14:paraId="62367D68" w14:textId="28D09B71">
      <w:pPr>
        <w:pStyle w:val="ListParagraph"/>
        <w:numPr>
          <w:ilvl w:val="0"/>
          <w:numId w:val="2"/>
        </w:numPr>
      </w:pPr>
      <w:r>
        <w:rPr>
          <w:b/>
          <w:bCs/>
        </w:rPr>
        <w:t xml:space="preserve">SHET’s </w:t>
      </w:r>
      <w:r w:rsidRPr="00202615" w:rsidR="00202615">
        <w:rPr>
          <w:b/>
          <w:bCs/>
        </w:rPr>
        <w:t xml:space="preserve">Species and Habitat UIOLI </w:t>
      </w:r>
    </w:p>
    <w:p w:rsidR="009C722C" w:rsidRDefault="377144C2" w14:paraId="1853CE02" w14:textId="5FED8A74">
      <w:r>
        <w:t>Scotland is one of the poorest countries in the world in terms of its biodiversity</w:t>
      </w:r>
      <w:r w:rsidR="5D300204">
        <w:t xml:space="preserve">, ranking globally in the bottom 25% of nations. The Scottish Biodiversity Strategy has ambitious targets to improve this </w:t>
      </w:r>
      <w:r w:rsidR="389C075F">
        <w:t>standing and</w:t>
      </w:r>
      <w:r w:rsidR="5D300204">
        <w:t xml:space="preserve"> ensure climate resil</w:t>
      </w:r>
      <w:r w:rsidR="2894D85D">
        <w:t xml:space="preserve">ience is embedded into any interventions. </w:t>
      </w:r>
      <w:r w:rsidR="5A4BB425">
        <w:t xml:space="preserve">It is </w:t>
      </w:r>
      <w:r w:rsidR="29264B4B">
        <w:t>critical</w:t>
      </w:r>
      <w:r w:rsidR="5A4BB425">
        <w:t xml:space="preserve"> that t</w:t>
      </w:r>
      <w:r w:rsidR="55C7E88C">
        <w:t>ackling the biodiversity and climate crisis</w:t>
      </w:r>
      <w:r w:rsidR="5A4BB425">
        <w:t xml:space="preserve"> is a shared </w:t>
      </w:r>
      <w:r w:rsidR="2F387768">
        <w:t>responsibility,</w:t>
      </w:r>
      <w:r w:rsidR="5A4BB425">
        <w:t xml:space="preserve"> and we need the private sector to </w:t>
      </w:r>
      <w:r w:rsidR="20BB8155">
        <w:t xml:space="preserve">contribute. With </w:t>
      </w:r>
      <w:r w:rsidR="2AF1E83F">
        <w:t>SHET’s</w:t>
      </w:r>
      <w:r w:rsidR="20BB8155">
        <w:t xml:space="preserve"> significant</w:t>
      </w:r>
      <w:r w:rsidR="1BBAFCC7">
        <w:t xml:space="preserve"> proposed</w:t>
      </w:r>
      <w:r w:rsidR="20BB8155">
        <w:t xml:space="preserve"> investment, skills and ambition, we believe that they could be leaders in </w:t>
      </w:r>
      <w:r w:rsidR="5B5F10C8">
        <w:t xml:space="preserve">reversing </w:t>
      </w:r>
      <w:r w:rsidR="20BB8155">
        <w:t>these emergencies.</w:t>
      </w:r>
    </w:p>
    <w:p w:rsidR="009C722C" w:rsidP="60A5EB83" w:rsidRDefault="2FDA0666" w14:paraId="79245780" w14:textId="5EC23FD8">
      <w:r>
        <w:t xml:space="preserve">There is a significant gap in funding, </w:t>
      </w:r>
      <w:r w:rsidR="00144EEF">
        <w:t>innovation around investment</w:t>
      </w:r>
      <w:r>
        <w:t xml:space="preserve"> and ambition in proactively responding to biodiversity collapse and the climate crisis. </w:t>
      </w:r>
      <w:r w:rsidR="01A29055">
        <w:t xml:space="preserve">To see business commit to, and take responsibility for, leading in mitigation and regeneration is </w:t>
      </w:r>
      <w:r w:rsidR="6197966B">
        <w:t>significantly</w:t>
      </w:r>
      <w:r w:rsidR="01A29055">
        <w:t xml:space="preserve"> positive, and often rare</w:t>
      </w:r>
      <w:r w:rsidR="1B1652D9">
        <w:t>. To see a regulator push back on this is hugely disappointing</w:t>
      </w:r>
      <w:r w:rsidR="03C768F3">
        <w:t xml:space="preserve">. </w:t>
      </w:r>
      <w:r w:rsidR="27A8C875">
        <w:t>The Energy Bill amended Ofgem's duties to explicitly include a responsibility for supporting the UK's 2050 net zero target and the five-year carbon budgets set out in the Climate Change Act 2008. The B</w:t>
      </w:r>
      <w:r w:rsidR="5C152B16">
        <w:t xml:space="preserve">ill also </w:t>
      </w:r>
      <w:r w:rsidR="27A8C875">
        <w:t xml:space="preserve">ensures Ofgem continues to protect the interests of existing and future consumers by integrating the net zero target into its decision-making processes. Ofgem must now document how its </w:t>
      </w:r>
      <w:r w:rsidR="27A8C875">
        <w:t>regulatory decisions contribute to the net zero transition, ensuring it is a fundamental aspect of its work, not just an afterthought.</w:t>
      </w:r>
      <w:r w:rsidR="095B6917">
        <w:t xml:space="preserve"> </w:t>
      </w:r>
      <w:r w:rsidR="1C11EFEF">
        <w:t xml:space="preserve">The decision to reject SHET proposals clearly demonstrate regulatory </w:t>
      </w:r>
      <w:r w:rsidR="56E0B0B8">
        <w:t>decision-making</w:t>
      </w:r>
      <w:r w:rsidR="1C11EFEF">
        <w:t xml:space="preserve"> driving </w:t>
      </w:r>
      <w:r w:rsidR="4967856B">
        <w:t>pro</w:t>
      </w:r>
      <w:r w:rsidR="0816C4BD">
        <w:t xml:space="preserve">gress </w:t>
      </w:r>
      <w:r w:rsidR="1C11EFEF">
        <w:t>in the opposite dire</w:t>
      </w:r>
      <w:r w:rsidR="72FE6ACA">
        <w:t>ction.</w:t>
      </w:r>
    </w:p>
    <w:p w:rsidR="009C722C" w:rsidP="60A5EB83" w:rsidRDefault="095B6917" w14:paraId="1F108C27" w14:textId="1F498C45">
      <w:r w:rsidR="08B321A3">
        <w:rPr/>
        <w:t xml:space="preserve">There is a responsibility on Ofgem to </w:t>
      </w:r>
      <w:r w:rsidR="08B321A3">
        <w:rPr/>
        <w:t>demonstrate</w:t>
      </w:r>
      <w:r w:rsidR="08B321A3">
        <w:rPr/>
        <w:t xml:space="preserve"> leadership </w:t>
      </w:r>
      <w:r w:rsidR="08B321A3">
        <w:rPr/>
        <w:t>and</w:t>
      </w:r>
      <w:r w:rsidR="08B321A3">
        <w:rPr/>
        <w:t xml:space="preserve"> encourage and support utility providers to do the same. Net Zero and nature are intrinsically linked and cannot be separated. </w:t>
      </w:r>
      <w:r w:rsidR="19745D31">
        <w:rPr/>
        <w:t>SHET’s sustainability and nature goals reflect stakeholder input from communities, government, and industry. By rejecting these goals, Ofgem risks weakening confidence among:</w:t>
      </w:r>
    </w:p>
    <w:p w:rsidR="009C722C" w:rsidP="60A5EB83" w:rsidRDefault="1BF9B2D6" w14:paraId="53DDECAF" w14:textId="12B33822">
      <w:pPr>
        <w:pStyle w:val="ListParagraph"/>
        <w:numPr>
          <w:ilvl w:val="0"/>
          <w:numId w:val="3"/>
        </w:numPr>
      </w:pPr>
      <w:r>
        <w:t>Investors, who increasingly expect</w:t>
      </w:r>
      <w:r w:rsidR="6C137D1F">
        <w:t xml:space="preserve"> and support</w:t>
      </w:r>
      <w:r>
        <w:t xml:space="preserve"> clear, measurable ESG commitments.</w:t>
      </w:r>
    </w:p>
    <w:p w:rsidR="009C722C" w:rsidP="60A5EB83" w:rsidRDefault="1BF9B2D6" w14:paraId="2D5C5BF5" w14:textId="2195D1D9">
      <w:pPr>
        <w:pStyle w:val="ListParagraph"/>
        <w:numPr>
          <w:ilvl w:val="0"/>
          <w:numId w:val="3"/>
        </w:numPr>
      </w:pPr>
      <w:r>
        <w:t>Communities, who want to see net positive outcomes from infrastructure projects</w:t>
      </w:r>
      <w:r w:rsidR="5B2921CD">
        <w:t xml:space="preserve"> and for those who profit to pay something back.</w:t>
      </w:r>
    </w:p>
    <w:p w:rsidR="009C722C" w:rsidP="60A5EB83" w:rsidRDefault="1BF9B2D6" w14:paraId="2311EFAE" w14:textId="249D321F">
      <w:pPr>
        <w:pStyle w:val="ListParagraph"/>
        <w:numPr>
          <w:ilvl w:val="0"/>
          <w:numId w:val="3"/>
        </w:numPr>
      </w:pPr>
      <w:r>
        <w:t>Supply chain partners, who are innovating to deliver low-carbon, nature-positive solutions.</w:t>
      </w:r>
    </w:p>
    <w:p w:rsidR="009C722C" w:rsidP="60A5EB83" w:rsidRDefault="1BF9B2D6" w14:paraId="08A4A53F" w14:textId="1D03161F">
      <w:r>
        <w:t>Regulatory alignment with sustainability is critical to maintain the UK’s attractiveness as a leader in green investment.</w:t>
      </w:r>
      <w:r w:rsidR="337A64EB">
        <w:t xml:space="preserve"> There is a significant funding gap in the ability of the public and third sectors to deliver the </w:t>
      </w:r>
      <w:r w:rsidR="16D01790">
        <w:t>interventions we need; in fact</w:t>
      </w:r>
      <w:r w:rsidR="3E47BC68">
        <w:t xml:space="preserve">, </w:t>
      </w:r>
      <w:r w:rsidR="16D01790">
        <w:t xml:space="preserve">it is impossible. Working with SHET to deliver their proposals is the only way to ensure the gaps they have identified will be </w:t>
      </w:r>
      <w:r w:rsidR="082C12DF">
        <w:t xml:space="preserve">delivered – </w:t>
      </w:r>
      <w:r w:rsidR="3D6023B4">
        <w:t xml:space="preserve">currently </w:t>
      </w:r>
      <w:r w:rsidR="082C12DF">
        <w:t>there is no other funding that will do this.</w:t>
      </w:r>
    </w:p>
    <w:p w:rsidR="009C722C" w:rsidRDefault="42B4BF23" w14:paraId="7A2E0317" w14:textId="01AEA359">
      <w:r>
        <w:t>We urge Ofgem to reconsider its proposal and work with SHET to refine, rather than reject, the nature and sustainability goals. Doing so would demonstrate regulatory leadership, maintain policy coherence, and ensure that consumers benefit not only from affordable energy today, but also from a resilient and sustainable energy system for the future.</w:t>
      </w:r>
    </w:p>
    <w:p w:rsidR="009C722C" w:rsidRDefault="49B03A80" w14:paraId="4B91D362" w14:textId="4B4485AC">
      <w:r>
        <w:t xml:space="preserve">Rejecting SHET’s </w:t>
      </w:r>
      <w:r w:rsidR="67D58829">
        <w:t>propo</w:t>
      </w:r>
      <w:r>
        <w:t>s</w:t>
      </w:r>
      <w:r w:rsidR="67D58829">
        <w:t>als</w:t>
      </w:r>
      <w:r>
        <w:t xml:space="preserve"> would </w:t>
      </w:r>
      <w:r w:rsidR="522AA4A2">
        <w:t xml:space="preserve">also </w:t>
      </w:r>
      <w:r>
        <w:t>represent a step back from Ofgem’s own commitments under the RIIO framework and the UK’s statutory environmental obligations</w:t>
      </w:r>
      <w:r w:rsidR="57B42B18">
        <w:t xml:space="preserve"> and show disappointing leadership</w:t>
      </w:r>
      <w:r w:rsidR="00579206">
        <w:t xml:space="preserve"> </w:t>
      </w:r>
      <w:r w:rsidR="1942980B">
        <w:t xml:space="preserve">and innovation </w:t>
      </w:r>
      <w:r w:rsidR="00579206">
        <w:t>in an increasingly unstable time.</w:t>
      </w:r>
    </w:p>
    <w:p w:rsidR="009C722C" w:rsidRDefault="00D743EA" w14:paraId="2A4944E6" w14:textId="108F8143">
      <w:r>
        <w:t xml:space="preserve">The reasons for not agreeing with </w:t>
      </w:r>
      <w:r w:rsidR="002E10A8">
        <w:t>OFGEM's</w:t>
      </w:r>
      <w:r>
        <w:t xml:space="preserve"> proposals to reject are as follows:</w:t>
      </w:r>
    </w:p>
    <w:p w:rsidRPr="009C722C" w:rsidR="009C722C" w:rsidRDefault="009C722C" w14:paraId="297C2E9E" w14:textId="188BAE74">
      <w:pPr>
        <w:rPr>
          <w:b/>
          <w:bCs/>
        </w:rPr>
      </w:pPr>
      <w:r w:rsidRPr="009C722C">
        <w:rPr>
          <w:b/>
          <w:bCs/>
        </w:rPr>
        <w:t>Consumer Value</w:t>
      </w:r>
    </w:p>
    <w:p w:rsidR="70CADEEA" w:rsidRDefault="00D743EA" w14:paraId="62D00CF7" w14:textId="6319F26A">
      <w:r w:rsidR="00D743EA">
        <w:rPr/>
        <w:t xml:space="preserve">Nature has significant potential to </w:t>
      </w:r>
      <w:r w:rsidR="00D743EA">
        <w:rPr/>
        <w:t xml:space="preserve">directly and indirectly improve </w:t>
      </w:r>
      <w:r w:rsidR="00A41FF5">
        <w:rPr/>
        <w:t>people's</w:t>
      </w:r>
      <w:r w:rsidR="00D743EA">
        <w:rPr/>
        <w:t xml:space="preserve"> lives</w:t>
      </w:r>
      <w:r w:rsidR="57B3C012">
        <w:rPr/>
        <w:t xml:space="preserve"> and tackle </w:t>
      </w:r>
      <w:r w:rsidR="2B5DA98E">
        <w:rPr/>
        <w:t xml:space="preserve">multiple </w:t>
      </w:r>
      <w:r w:rsidR="57B3C012">
        <w:rPr/>
        <w:t>systemic issues</w:t>
      </w:r>
      <w:r w:rsidR="3579EB57">
        <w:rPr/>
        <w:t>.</w:t>
      </w:r>
      <w:r w:rsidR="00D743EA">
        <w:rPr/>
        <w:t xml:space="preserve"> The SHET </w:t>
      </w:r>
      <w:r w:rsidR="00597E6D">
        <w:rPr/>
        <w:t>M</w:t>
      </w:r>
      <w:r w:rsidR="00D743EA">
        <w:rPr/>
        <w:t xml:space="preserve">arine and </w:t>
      </w:r>
      <w:r w:rsidR="00597E6D">
        <w:rPr/>
        <w:t>S</w:t>
      </w:r>
      <w:r w:rsidR="00D743EA">
        <w:rPr/>
        <w:t xml:space="preserve">pecies </w:t>
      </w:r>
      <w:r w:rsidR="00597E6D">
        <w:rPr/>
        <w:t xml:space="preserve">and Habitat </w:t>
      </w:r>
      <w:r w:rsidR="00D743EA">
        <w:rPr/>
        <w:t xml:space="preserve">proposals provide ecosystem services </w:t>
      </w:r>
      <w:r w:rsidR="00A41FF5">
        <w:rPr/>
        <w:t xml:space="preserve">that will create value for consumers through </w:t>
      </w:r>
      <w:r w:rsidR="10675513">
        <w:rPr/>
        <w:t xml:space="preserve">increased </w:t>
      </w:r>
      <w:r w:rsidR="00A41FF5">
        <w:rPr/>
        <w:t>economic activity</w:t>
      </w:r>
      <w:r w:rsidR="23C15EEF">
        <w:rPr/>
        <w:t>,</w:t>
      </w:r>
      <w:r w:rsidR="00A41FF5">
        <w:rPr/>
        <w:t xml:space="preserve"> and indirectly through avoided costs in future years</w:t>
      </w:r>
      <w:r w:rsidR="633C83EC">
        <w:rPr/>
        <w:t xml:space="preserve"> </w:t>
      </w:r>
      <w:r w:rsidR="00DA55B8">
        <w:rPr/>
        <w:t>through</w:t>
      </w:r>
      <w:r w:rsidR="00A41FF5">
        <w:rPr/>
        <w:t xml:space="preserve"> climate mitigation and adaptation </w:t>
      </w:r>
      <w:r w:rsidR="52D948D3">
        <w:rPr/>
        <w:t xml:space="preserve">measures </w:t>
      </w:r>
      <w:r w:rsidR="2D771D08">
        <w:rPr/>
        <w:t>proposed.</w:t>
      </w:r>
      <w:r w:rsidR="5BF8473B">
        <w:rPr/>
        <w:t xml:space="preserve"> </w:t>
      </w:r>
      <w:r w:rsidR="286C38FE">
        <w:rPr/>
        <w:t>C</w:t>
      </w:r>
      <w:r w:rsidR="454C95AB">
        <w:rPr/>
        <w:t>limate effects will bring changes in electricity demand and supply</w:t>
      </w:r>
      <w:r w:rsidR="0B113F6F">
        <w:rPr/>
        <w:t>,</w:t>
      </w:r>
      <w:r w:rsidR="454C95AB">
        <w:rPr/>
        <w:t xml:space="preserve"> and nature has a role to play in mitigating this. </w:t>
      </w:r>
      <w:r w:rsidR="7E5D02AB">
        <w:rPr/>
        <w:t xml:space="preserve">Acting on </w:t>
      </w:r>
      <w:r w:rsidR="7E5D02AB">
        <w:rPr/>
        <w:t xml:space="preserve">nature improvements </w:t>
      </w:r>
      <w:r w:rsidR="488B579E">
        <w:rPr/>
        <w:t xml:space="preserve">will also help </w:t>
      </w:r>
      <w:r w:rsidR="7E5D02AB">
        <w:rPr/>
        <w:t>reduce long-term operational risks, such as flood, fire, and erosion damage to infrastructure</w:t>
      </w:r>
      <w:r w:rsidR="7B5E5806">
        <w:rPr/>
        <w:t xml:space="preserve"> for utility providers</w:t>
      </w:r>
      <w:r w:rsidR="7E5D02AB">
        <w:rPr/>
        <w:t>.</w:t>
      </w:r>
    </w:p>
    <w:p w:rsidR="70CADEEA" w:rsidP="3A4C21F7" w:rsidRDefault="454C95AB" w14:paraId="4F0BB093" w14:textId="16F3CC43">
      <w:pPr>
        <w:rPr>
          <w:strike w:val="1"/>
        </w:rPr>
      </w:pPr>
      <w:r w:rsidR="454C95AB">
        <w:rPr/>
        <w:t>It is true that ‘lights need to be kept on</w:t>
      </w:r>
      <w:r w:rsidR="454C95AB">
        <w:rPr/>
        <w:t>’,</w:t>
      </w:r>
      <w:r w:rsidR="454C95AB">
        <w:rPr/>
        <w:t xml:space="preserve"> but as we move in</w:t>
      </w:r>
      <w:r w:rsidR="6D5DD17A">
        <w:rPr/>
        <w:t>to a</w:t>
      </w:r>
      <w:r w:rsidR="56572391">
        <w:rPr/>
        <w:t>n age</w:t>
      </w:r>
      <w:r w:rsidR="6D5DD17A">
        <w:rPr/>
        <w:t xml:space="preserve"> where we will </w:t>
      </w:r>
      <w:r w:rsidR="157B778E">
        <w:rPr/>
        <w:t xml:space="preserve">clearly </w:t>
      </w:r>
      <w:r w:rsidR="6D5DD17A">
        <w:rPr/>
        <w:t xml:space="preserve">not meet </w:t>
      </w:r>
      <w:r w:rsidR="243A4E9D">
        <w:rPr/>
        <w:t xml:space="preserve">set </w:t>
      </w:r>
      <w:r w:rsidR="6D5DD17A">
        <w:rPr/>
        <w:t xml:space="preserve">climate targets, choices need to be made to protect what little nature we have. </w:t>
      </w:r>
      <w:r w:rsidR="6D5DD17A">
        <w:rPr/>
        <w:t>This is</w:t>
      </w:r>
      <w:r w:rsidR="2594F189">
        <w:rPr/>
        <w:t xml:space="preserve"> clearly difficult in a </w:t>
      </w:r>
      <w:r w:rsidR="213BE956">
        <w:rPr/>
        <w:t>cost-of-living</w:t>
      </w:r>
      <w:r w:rsidR="2594F189">
        <w:rPr/>
        <w:t xml:space="preserve"> </w:t>
      </w:r>
      <w:r w:rsidR="2594F189">
        <w:rPr/>
        <w:t>crisis, when</w:t>
      </w:r>
      <w:r w:rsidR="2594F189">
        <w:rPr/>
        <w:t xml:space="preserve"> food and fuel take priority </w:t>
      </w:r>
      <w:r w:rsidR="06848B1F">
        <w:rPr/>
        <w:t>in</w:t>
      </w:r>
      <w:r w:rsidR="2594F189">
        <w:rPr/>
        <w:t xml:space="preserve"> many households</w:t>
      </w:r>
      <w:r w:rsidR="116D790E">
        <w:rPr/>
        <w:t xml:space="preserve">. </w:t>
      </w:r>
      <w:r w:rsidR="003072A7">
        <w:rPr/>
        <w:t>We believe that society will support th</w:t>
      </w:r>
      <w:r w:rsidR="000A15BD">
        <w:rPr/>
        <w:t xml:space="preserve">e need for this </w:t>
      </w:r>
      <w:r w:rsidR="00085D82">
        <w:rPr/>
        <w:t xml:space="preserve">through greater understanding of ecosystem services and natural capital, </w:t>
      </w:r>
      <w:r w:rsidR="000A15BD">
        <w:rPr/>
        <w:t xml:space="preserve">and the role that large companies </w:t>
      </w:r>
      <w:r w:rsidR="000A15BD">
        <w:rPr/>
        <w:t>have to</w:t>
      </w:r>
      <w:r w:rsidR="000A15BD">
        <w:rPr/>
        <w:t xml:space="preserve"> play in delivering what is best for nature as well as people. </w:t>
      </w:r>
      <w:r w:rsidR="116D790E">
        <w:rPr/>
        <w:t>T</w:t>
      </w:r>
      <w:r w:rsidR="2594F189">
        <w:rPr/>
        <w:t>hat is why</w:t>
      </w:r>
      <w:r w:rsidR="2594F189">
        <w:rPr/>
        <w:t xml:space="preserve"> we be</w:t>
      </w:r>
      <w:r w:rsidR="2594F189">
        <w:rPr/>
        <w:t>lie</w:t>
      </w:r>
      <w:r w:rsidR="2594F189">
        <w:rPr/>
        <w:t>ve tha</w:t>
      </w:r>
      <w:r w:rsidR="2594F189">
        <w:rPr/>
        <w:t xml:space="preserve">t energy companies should play a </w:t>
      </w:r>
      <w:r w:rsidR="1089D673">
        <w:rPr/>
        <w:t>key</w:t>
      </w:r>
      <w:r w:rsidR="2594F189">
        <w:rPr/>
        <w:t xml:space="preserve"> role in p</w:t>
      </w:r>
      <w:r w:rsidR="03C76FE5">
        <w:rPr/>
        <w:t xml:space="preserve">rotecting </w:t>
      </w:r>
      <w:r w:rsidR="375137AE">
        <w:rPr/>
        <w:t>nature and biodiversity; a responsibility that they can bear as part of their activities.</w:t>
      </w:r>
    </w:p>
    <w:p w:rsidR="60A5EB83" w:rsidRDefault="60A5EB83" w14:paraId="4E24A3E9" w14:textId="110E0C54"/>
    <w:p w:rsidRPr="009C722C" w:rsidR="009C722C" w:rsidRDefault="009C722C" w14:paraId="6F9C970E" w14:textId="4B231D20">
      <w:pPr>
        <w:rPr>
          <w:b/>
          <w:bCs/>
        </w:rPr>
      </w:pPr>
      <w:r w:rsidRPr="009C722C">
        <w:rPr>
          <w:b/>
          <w:bCs/>
        </w:rPr>
        <w:t>Just Transition</w:t>
      </w:r>
    </w:p>
    <w:p w:rsidRPr="00481FEA" w:rsidR="00887079" w:rsidRDefault="00D73D51" w14:paraId="52292FED" w14:textId="638055DC">
      <w:r>
        <w:t xml:space="preserve">As the </w:t>
      </w:r>
      <w:r w:rsidR="360C2CB2">
        <w:t xml:space="preserve">continued </w:t>
      </w:r>
      <w:r>
        <w:t xml:space="preserve">shift from fossil fuels to renewables </w:t>
      </w:r>
      <w:r w:rsidR="00BD5DE6">
        <w:t>occurs</w:t>
      </w:r>
      <w:r w:rsidR="009566CB">
        <w:t>, there is a need for new employment opportunities</w:t>
      </w:r>
      <w:r w:rsidR="32A891AE">
        <w:t xml:space="preserve"> and skills</w:t>
      </w:r>
      <w:r w:rsidR="009566CB">
        <w:t xml:space="preserve"> to be created,</w:t>
      </w:r>
      <w:r w:rsidR="00D1485E">
        <w:t xml:space="preserve"> </w:t>
      </w:r>
      <w:r w:rsidR="0D614FDF">
        <w:t xml:space="preserve">to ensure </w:t>
      </w:r>
      <w:r w:rsidR="00D1485E">
        <w:t>a just transition</w:t>
      </w:r>
      <w:r w:rsidR="007D4E30">
        <w:t xml:space="preserve">. </w:t>
      </w:r>
      <w:r w:rsidR="0098038C">
        <w:t xml:space="preserve">The energy sector has a responsibility </w:t>
      </w:r>
      <w:r w:rsidR="00602E45">
        <w:t xml:space="preserve">to proactively support this just </w:t>
      </w:r>
      <w:r w:rsidR="00812555">
        <w:t>transition,</w:t>
      </w:r>
      <w:r w:rsidR="00602E45">
        <w:t xml:space="preserve"> and these proposals do that. </w:t>
      </w:r>
      <w:r w:rsidR="5CDF2D10">
        <w:t xml:space="preserve">Roles restoring nature and managing landscapes provide a huge opportunity to play a key role in that social, environmental and economic shift. </w:t>
      </w:r>
      <w:r w:rsidR="50DD7F5E">
        <w:t>For example, t</w:t>
      </w:r>
      <w:r w:rsidR="00284C66">
        <w:t xml:space="preserve">he proposals to </w:t>
      </w:r>
      <w:r w:rsidR="00F37BB7">
        <w:t xml:space="preserve">develop </w:t>
      </w:r>
      <w:r w:rsidR="00D85F14">
        <w:t xml:space="preserve">the skills and techniques to </w:t>
      </w:r>
      <w:r w:rsidR="00FA18CB">
        <w:t>restore seagrass and oyster beds at scale</w:t>
      </w:r>
      <w:r w:rsidR="000B5700">
        <w:t>, as well as the proposals to develop and run a Marine Habitat Restoration Academy, will all contribute</w:t>
      </w:r>
      <w:r w:rsidR="005C7551">
        <w:t xml:space="preserve"> to </w:t>
      </w:r>
      <w:r w:rsidR="440B3C91">
        <w:t xml:space="preserve">that future. </w:t>
      </w:r>
    </w:p>
    <w:p w:rsidRPr="00481FEA" w:rsidR="00887079" w:rsidRDefault="1AACAF66" w14:paraId="43CFE9DD" w14:textId="5CAA987E">
      <w:r>
        <w:t>The RIIO-T2 Environmental Action Plan already requires Transmission Operators to demonstrate measurable environmental improvements. SHET’s proposed nature and sustainability goals provide a structured means to operationalise this.</w:t>
      </w:r>
    </w:p>
    <w:p w:rsidRPr="00481FEA" w:rsidR="00887079" w:rsidP="60A5EB83" w:rsidRDefault="1AACAF66" w14:paraId="08F250CB" w14:textId="54A1089F">
      <w:r>
        <w:t>Ofgem’s Output Delivery Incentive (ODI) framework has long recognised the role of reputational and financial incentives to drive behaviours beyond “business as usual”. By rejecting SHET’s proposals outright, Ofgem risks discouraging innovation in environmental performance and undermining the credibility of the ODI framework itself. Discouraging innovation runs counter intuitive to any progress to a just transition.</w:t>
      </w:r>
    </w:p>
    <w:p w:rsidRPr="00481FEA" w:rsidR="00887079" w:rsidRDefault="00481FEA" w14:paraId="543C4205" w14:textId="45F6C736">
      <w:pPr>
        <w:rPr>
          <w:b/>
          <w:bCs/>
        </w:rPr>
      </w:pPr>
      <w:r w:rsidRPr="70CADEEA">
        <w:rPr>
          <w:b/>
          <w:bCs/>
        </w:rPr>
        <w:t xml:space="preserve">Integrating </w:t>
      </w:r>
      <w:r w:rsidRPr="70CADEEA" w:rsidR="000C020A">
        <w:rPr>
          <w:b/>
          <w:bCs/>
        </w:rPr>
        <w:t xml:space="preserve">Grid Infrastructure </w:t>
      </w:r>
    </w:p>
    <w:p w:rsidR="00887079" w:rsidRDefault="000F3C4D" w14:paraId="55DB7767" w14:textId="750DC31E">
      <w:r>
        <w:t xml:space="preserve">The grid infrastructure </w:t>
      </w:r>
      <w:r w:rsidR="78D2E9FF">
        <w:t xml:space="preserve">required </w:t>
      </w:r>
      <w:r>
        <w:t>to support net zero is extensive and significant. It will impact landscapes, nature and communities. Increasingly</w:t>
      </w:r>
      <w:r w:rsidR="00CE7FE0">
        <w:t>,</w:t>
      </w:r>
      <w:r>
        <w:t xml:space="preserve"> communities across Scotland are </w:t>
      </w:r>
      <w:r w:rsidR="00CE7FE0">
        <w:t>opposing renewables infrastructure proposals</w:t>
      </w:r>
      <w:r w:rsidR="001D140F">
        <w:t xml:space="preserve">. </w:t>
      </w:r>
    </w:p>
    <w:p w:rsidR="00453CAD" w:rsidRDefault="00E26FFB" w14:paraId="098C5CF0" w14:textId="0E01A0E7">
      <w:r>
        <w:t>P</w:t>
      </w:r>
      <w:r w:rsidR="000939FA">
        <w:t>revious energy transitions</w:t>
      </w:r>
      <w:r w:rsidR="00EE41AC">
        <w:t>, including the development of hydro in the late 1940s</w:t>
      </w:r>
      <w:r w:rsidR="00034196">
        <w:t>, resulted in significant detrimental impacts on nature and communities</w:t>
      </w:r>
      <w:r w:rsidR="0018102E">
        <w:t xml:space="preserve">. We should not make the same mistake as we transition from fossil fuels to renewables. </w:t>
      </w:r>
      <w:r w:rsidR="00184EE9">
        <w:t xml:space="preserve">Every effort </w:t>
      </w:r>
      <w:r w:rsidR="00184EE9">
        <w:t xml:space="preserve">should be made to minimise harm and integrate </w:t>
      </w:r>
      <w:r w:rsidR="008D6355">
        <w:t xml:space="preserve">infrastructure into the environmental and social context in which it needs to be located. </w:t>
      </w:r>
      <w:r w:rsidR="00394AB8">
        <w:t xml:space="preserve">The habitat and species proposals </w:t>
      </w:r>
      <w:r w:rsidR="0051631B">
        <w:t xml:space="preserve">do </w:t>
      </w:r>
      <w:r w:rsidR="00524689">
        <w:t>this and</w:t>
      </w:r>
      <w:r w:rsidR="0051631B">
        <w:t xml:space="preserve"> provide funding for </w:t>
      </w:r>
      <w:r w:rsidR="7257B680">
        <w:t xml:space="preserve">the many </w:t>
      </w:r>
      <w:r w:rsidR="0051631B">
        <w:t>situations which will not be covered by BNG</w:t>
      </w:r>
      <w:r w:rsidR="68FC75AD">
        <w:t xml:space="preserve"> or any other potential regulatory tool</w:t>
      </w:r>
      <w:r w:rsidR="0051631B">
        <w:t xml:space="preserve">. </w:t>
      </w:r>
    </w:p>
    <w:p w:rsidR="60A5EB83" w:rsidP="60A5EB83" w:rsidRDefault="60A5EB83" w14:paraId="47935F5E" w14:textId="492105CA">
      <w:pPr>
        <w:rPr>
          <w:b/>
          <w:bCs/>
        </w:rPr>
      </w:pPr>
    </w:p>
    <w:p w:rsidRPr="00324897" w:rsidR="00453CAD" w:rsidRDefault="00324897" w14:paraId="7B3B4661" w14:textId="43DC6181">
      <w:pPr>
        <w:rPr>
          <w:b/>
          <w:bCs/>
        </w:rPr>
      </w:pPr>
      <w:r w:rsidRPr="60A5EB83">
        <w:rPr>
          <w:b/>
          <w:bCs/>
        </w:rPr>
        <w:t>Biodiversity Net Gain (BNG)</w:t>
      </w:r>
      <w:r w:rsidRPr="60A5EB83" w:rsidR="000F3D89">
        <w:rPr>
          <w:b/>
          <w:bCs/>
        </w:rPr>
        <w:t xml:space="preserve"> </w:t>
      </w:r>
    </w:p>
    <w:p w:rsidR="00453CAD" w:rsidP="00453CAD" w:rsidRDefault="00453CAD" w14:paraId="4C4AEE41" w14:textId="186FC289">
      <w:r w:rsidR="620F9A95">
        <w:rPr/>
        <w:t xml:space="preserve">We strongly believe that investment in nature </w:t>
      </w:r>
      <w:r w:rsidR="620F9A95">
        <w:rPr/>
        <w:t>outwith</w:t>
      </w:r>
      <w:r w:rsidR="620F9A95">
        <w:rPr/>
        <w:t xml:space="preserve"> </w:t>
      </w:r>
      <w:r w:rsidR="1CC65295">
        <w:rPr/>
        <w:t>any</w:t>
      </w:r>
      <w:r w:rsidR="620F9A95">
        <w:rPr/>
        <w:t xml:space="preserve"> Scottish BNG</w:t>
      </w:r>
      <w:r w:rsidR="2C26A8CA">
        <w:rPr/>
        <w:t xml:space="preserve"> (Positive Effects for Biodiversity)</w:t>
      </w:r>
      <w:r w:rsidR="620F9A95">
        <w:rPr/>
        <w:t xml:space="preserve"> obligations is jus</w:t>
      </w:r>
      <w:r w:rsidR="620F9A95">
        <w:rPr/>
        <w:t>tified</w:t>
      </w:r>
      <w:r w:rsidR="5C029BAF">
        <w:rPr/>
        <w:t>, and</w:t>
      </w:r>
      <w:r w:rsidR="5C029BAF">
        <w:rPr/>
        <w:t xml:space="preserve"> </w:t>
      </w:r>
      <w:r w:rsidR="4D17393B">
        <w:rPr/>
        <w:t xml:space="preserve">critical. At present there is no statutory driver for any offset or nature improvement </w:t>
      </w:r>
      <w:r w:rsidR="7A4D73BB">
        <w:rPr/>
        <w:t xml:space="preserve">related to </w:t>
      </w:r>
      <w:r w:rsidR="4D17393B">
        <w:rPr/>
        <w:t xml:space="preserve">development, as there is in England and Wales. This is proposed, though until there are agreed metrics, </w:t>
      </w:r>
      <w:r w:rsidR="323997AA">
        <w:rPr/>
        <w:t xml:space="preserve">could still be a long way off. Despite this, </w:t>
      </w:r>
      <w:r w:rsidR="4F2B5856">
        <w:rPr/>
        <w:t>S</w:t>
      </w:r>
      <w:r w:rsidR="6D2F25AC">
        <w:rPr/>
        <w:t xml:space="preserve">SEN </w:t>
      </w:r>
      <w:r w:rsidR="323997AA">
        <w:rPr/>
        <w:t>and SSE Renewables, have developed their own metric to ensure that they can start to deliver for nature now. The Scottish Government has taken this work, al</w:t>
      </w:r>
      <w:r w:rsidR="022B478D">
        <w:rPr/>
        <w:t xml:space="preserve">ong with DEFRA metrics, to look at refining for </w:t>
      </w:r>
      <w:r w:rsidR="5C75FA5E">
        <w:rPr/>
        <w:t xml:space="preserve">Scotland wide use. This puts </w:t>
      </w:r>
      <w:r w:rsidR="4F2B5856">
        <w:rPr/>
        <w:t>SHET</w:t>
      </w:r>
      <w:r w:rsidR="6E43932B">
        <w:rPr/>
        <w:t xml:space="preserve"> firmly in place</w:t>
      </w:r>
      <w:r w:rsidR="5C75FA5E">
        <w:rPr/>
        <w:t xml:space="preserve"> a</w:t>
      </w:r>
      <w:r w:rsidR="5CD7BDB4">
        <w:rPr/>
        <w:t>s a leader</w:t>
      </w:r>
      <w:r w:rsidR="3ED0C5BD">
        <w:rPr/>
        <w:t xml:space="preserve">, and innovation and ambition will be critical in the challenges ahead. </w:t>
      </w:r>
    </w:p>
    <w:p w:rsidR="3A4C21F7" w:rsidRDefault="3A4C21F7" w14:paraId="26FB4AB6" w14:textId="44F15923"/>
    <w:p w:rsidR="00160A77" w:rsidRDefault="00887079" w14:paraId="785E71E2" w14:textId="47F40231">
      <w:pPr>
        <w:rPr>
          <w:b/>
          <w:bCs/>
        </w:rPr>
      </w:pPr>
      <w:r w:rsidRPr="00887079">
        <w:rPr>
          <w:b/>
          <w:bCs/>
        </w:rPr>
        <w:t xml:space="preserve">SHETQ2. Do you agree with our proposal to reject SHET’s marine biodiversity EAP commitments? </w:t>
      </w:r>
    </w:p>
    <w:p w:rsidR="00CE20EF" w:rsidP="003A69EF" w:rsidRDefault="001B4A44" w14:paraId="2DDD4DC6" w14:textId="383FEBDD">
      <w:r>
        <w:t>We do not agree with the OFGEM proposal to reject SHETS marine biodiversity EAP on the following grounds:</w:t>
      </w:r>
    </w:p>
    <w:p w:rsidR="003A69EF" w:rsidP="003A69EF" w:rsidRDefault="003A69EF" w14:paraId="7DB35340" w14:textId="77777777"/>
    <w:tbl>
      <w:tblPr>
        <w:tblStyle w:val="SSEBlue"/>
        <w:tblW w:w="10229" w:type="dxa"/>
        <w:tblInd w:w="-595" w:type="dxa"/>
        <w:tblLayout w:type="fixed"/>
        <w:tblLook w:val="04A0" w:firstRow="1" w:lastRow="0" w:firstColumn="1" w:lastColumn="0" w:noHBand="0" w:noVBand="1"/>
      </w:tblPr>
      <w:tblGrid>
        <w:gridCol w:w="2858"/>
        <w:gridCol w:w="7371"/>
      </w:tblGrid>
      <w:tr w:rsidRPr="00A0058D" w:rsidR="00576245" w:rsidTr="00576245" w14:paraId="5D21D92D" w14:textId="371D250B">
        <w:trPr>
          <w:cnfStyle w:val="100000000000" w:firstRow="1" w:lastRow="0" w:firstColumn="0" w:lastColumn="0" w:oddVBand="0" w:evenVBand="0" w:oddHBand="0" w:evenHBand="0" w:firstRowFirstColumn="0" w:firstRowLastColumn="0" w:lastRowFirstColumn="0" w:lastRowLastColumn="0"/>
        </w:trPr>
        <w:tc>
          <w:tcPr>
            <w:tcW w:w="2858" w:type="dxa"/>
          </w:tcPr>
          <w:p w:rsidRPr="0088347A" w:rsidR="00576245" w:rsidP="00276F90" w:rsidRDefault="00576245" w14:paraId="65313840" w14:textId="70D1F8AD">
            <w:pPr>
              <w:rPr>
                <w:sz w:val="18"/>
                <w:szCs w:val="20"/>
              </w:rPr>
            </w:pPr>
            <w:bookmarkStart w:name="_Hlk205378472" w:id="18"/>
            <w:r>
              <w:rPr>
                <w:sz w:val="18"/>
                <w:szCs w:val="20"/>
              </w:rPr>
              <w:t>SHET</w:t>
            </w:r>
            <w:r w:rsidRPr="0088347A">
              <w:rPr>
                <w:sz w:val="18"/>
                <w:szCs w:val="20"/>
              </w:rPr>
              <w:t xml:space="preserve"> proposal</w:t>
            </w:r>
          </w:p>
        </w:tc>
        <w:tc>
          <w:tcPr>
            <w:tcW w:w="7371" w:type="dxa"/>
          </w:tcPr>
          <w:p w:rsidR="00576245" w:rsidP="00276F90" w:rsidRDefault="00576245" w14:paraId="7422E658" w14:textId="2BDB2ABD">
            <w:pPr>
              <w:rPr>
                <w:sz w:val="18"/>
                <w:szCs w:val="20"/>
              </w:rPr>
            </w:pPr>
            <w:r>
              <w:rPr>
                <w:sz w:val="18"/>
                <w:szCs w:val="20"/>
              </w:rPr>
              <w:t>GAT Response</w:t>
            </w:r>
          </w:p>
        </w:tc>
      </w:tr>
      <w:tr w:rsidRPr="00A0058D" w:rsidR="00576245" w:rsidTr="00576245" w14:paraId="13AF0228" w14:textId="79EBA584">
        <w:tc>
          <w:tcPr>
            <w:tcW w:w="2858" w:type="dxa"/>
          </w:tcPr>
          <w:p w:rsidRPr="0088347A" w:rsidR="00576245" w:rsidP="00276F90" w:rsidRDefault="00576245" w14:paraId="7695767A" w14:textId="77777777">
            <w:pPr>
              <w:rPr>
                <w:sz w:val="18"/>
                <w:szCs w:val="20"/>
              </w:rPr>
            </w:pPr>
            <w:r w:rsidRPr="0088347A">
              <w:rPr>
                <w:sz w:val="18"/>
                <w:szCs w:val="20"/>
              </w:rPr>
              <w:t>£100k to support collaboration with other TOs and experts across the UK to lead on the development and adoption of an agreed methodology for measuring Net Gain in the marine (MNG) environment by 2027.</w:t>
            </w:r>
          </w:p>
        </w:tc>
        <w:tc>
          <w:tcPr>
            <w:tcW w:w="7371" w:type="dxa"/>
          </w:tcPr>
          <w:p w:rsidRPr="0088347A" w:rsidR="00576245" w:rsidP="00276F90" w:rsidRDefault="00576245" w14:paraId="6039BA5A" w14:textId="098BC85E">
            <w:pPr>
              <w:rPr>
                <w:sz w:val="18"/>
                <w:szCs w:val="18"/>
              </w:rPr>
            </w:pPr>
            <w:r w:rsidRPr="60A5EB83">
              <w:rPr>
                <w:sz w:val="18"/>
                <w:szCs w:val="18"/>
              </w:rPr>
              <w:t xml:space="preserve">This relatively small investment is foundational, enabling an objective and systematic assessment of </w:t>
            </w:r>
            <w:r w:rsidRPr="60A5EB83" w:rsidR="29E7827A">
              <w:rPr>
                <w:sz w:val="18"/>
                <w:szCs w:val="18"/>
              </w:rPr>
              <w:t>NG</w:t>
            </w:r>
            <w:r w:rsidRPr="60A5EB83">
              <w:rPr>
                <w:sz w:val="18"/>
                <w:szCs w:val="18"/>
              </w:rPr>
              <w:t xml:space="preserve"> in the marine environment. The absence of an accepted terrestrial BNG metric in Scotland has resulted in Scotland lagging behind other parts of the UK</w:t>
            </w:r>
            <w:r w:rsidRPr="60A5EB83" w:rsidR="29E7827A">
              <w:rPr>
                <w:sz w:val="18"/>
                <w:szCs w:val="18"/>
              </w:rPr>
              <w:t>. Th</w:t>
            </w:r>
            <w:r w:rsidRPr="60A5EB83" w:rsidR="0933C27C">
              <w:rPr>
                <w:sz w:val="18"/>
                <w:szCs w:val="18"/>
              </w:rPr>
              <w:t>ese funds will allow collaboration with other TO’s, Crown Estate and other key stakeholders to pioneer metrics and an evidence led i</w:t>
            </w:r>
            <w:r w:rsidRPr="60A5EB83" w:rsidR="650D0E64">
              <w:rPr>
                <w:sz w:val="18"/>
                <w:szCs w:val="18"/>
              </w:rPr>
              <w:t>nvestment approach to interventions to protect our marine environment.</w:t>
            </w:r>
          </w:p>
        </w:tc>
      </w:tr>
      <w:tr w:rsidRPr="00A0058D" w:rsidR="00576245" w:rsidTr="00576245" w14:paraId="60A2533F" w14:textId="21AF0336">
        <w:tc>
          <w:tcPr>
            <w:tcW w:w="2858" w:type="dxa"/>
          </w:tcPr>
          <w:p w:rsidRPr="0088347A" w:rsidR="00576245" w:rsidP="00276F90" w:rsidRDefault="00576245" w14:paraId="3BF2766C" w14:textId="16397CE6">
            <w:pPr>
              <w:rPr>
                <w:sz w:val="18"/>
                <w:szCs w:val="18"/>
              </w:rPr>
            </w:pPr>
            <w:r w:rsidRPr="60A5EB83">
              <w:rPr>
                <w:sz w:val="18"/>
                <w:szCs w:val="18"/>
              </w:rPr>
              <w:t>£18m to develop and implement a regionally appropriate Native Oyster restoration project aiming for 20 million oysters by 2030. Research led project to develop the skills and techniques necessary to deliver native oyster restoration at scale in the UK and subsequently implement at scale.</w:t>
            </w:r>
          </w:p>
        </w:tc>
        <w:tc>
          <w:tcPr>
            <w:tcW w:w="7371" w:type="dxa"/>
          </w:tcPr>
          <w:p w:rsidRPr="0088347A" w:rsidR="00576245" w:rsidP="60A5EB83" w:rsidRDefault="00FE5D90" w14:paraId="4588557B" w14:textId="542F1D34">
            <w:pPr>
              <w:rPr>
                <w:sz w:val="18"/>
                <w:szCs w:val="18"/>
              </w:rPr>
            </w:pPr>
            <w:r w:rsidRPr="60A5EB83">
              <w:rPr>
                <w:sz w:val="18"/>
                <w:szCs w:val="18"/>
              </w:rPr>
              <w:t xml:space="preserve">Marine restoration at scale </w:t>
            </w:r>
            <w:r w:rsidRPr="60A5EB83" w:rsidR="0077008C">
              <w:rPr>
                <w:sz w:val="18"/>
                <w:szCs w:val="18"/>
              </w:rPr>
              <w:t xml:space="preserve">is needed to tackle the climate and nature emergencies. </w:t>
            </w:r>
            <w:r w:rsidRPr="60A5EB83" w:rsidR="00C06DBF">
              <w:rPr>
                <w:sz w:val="18"/>
                <w:szCs w:val="18"/>
              </w:rPr>
              <w:t xml:space="preserve">Given the extent of </w:t>
            </w:r>
            <w:r w:rsidRPr="60A5EB83" w:rsidR="00B14AA5">
              <w:rPr>
                <w:sz w:val="18"/>
                <w:szCs w:val="18"/>
              </w:rPr>
              <w:t xml:space="preserve">offshore wind infrastructure and its </w:t>
            </w:r>
            <w:r w:rsidRPr="60A5EB83" w:rsidR="5083BA2C">
              <w:rPr>
                <w:sz w:val="18"/>
                <w:szCs w:val="18"/>
              </w:rPr>
              <w:t xml:space="preserve">potential to </w:t>
            </w:r>
            <w:r w:rsidRPr="60A5EB83" w:rsidR="7EFDCE78">
              <w:rPr>
                <w:sz w:val="18"/>
                <w:szCs w:val="18"/>
              </w:rPr>
              <w:t>impact</w:t>
            </w:r>
            <w:r w:rsidRPr="60A5EB83" w:rsidR="00B14AA5">
              <w:rPr>
                <w:sz w:val="18"/>
                <w:szCs w:val="18"/>
              </w:rPr>
              <w:t xml:space="preserve"> the marine environment,</w:t>
            </w:r>
            <w:r w:rsidRPr="60A5EB83" w:rsidR="001A6D8F">
              <w:rPr>
                <w:sz w:val="18"/>
                <w:szCs w:val="18"/>
              </w:rPr>
              <w:t xml:space="preserve"> </w:t>
            </w:r>
            <w:r w:rsidRPr="60A5EB83" w:rsidR="00C06DBF">
              <w:rPr>
                <w:sz w:val="18"/>
                <w:szCs w:val="18"/>
              </w:rPr>
              <w:t xml:space="preserve">it is appropriate that network providers </w:t>
            </w:r>
            <w:r w:rsidRPr="60A5EB83" w:rsidR="001A6D8F">
              <w:rPr>
                <w:sz w:val="18"/>
                <w:szCs w:val="18"/>
              </w:rPr>
              <w:t xml:space="preserve">invest </w:t>
            </w:r>
            <w:r w:rsidRPr="60A5EB83" w:rsidR="009B1284">
              <w:rPr>
                <w:sz w:val="18"/>
                <w:szCs w:val="18"/>
              </w:rPr>
              <w:t xml:space="preserve">in marine restoration. These proposals will deliver both climate mitigation and adaptation </w:t>
            </w:r>
            <w:r w:rsidRPr="60A5EB83" w:rsidR="00B14AA5">
              <w:rPr>
                <w:sz w:val="18"/>
                <w:szCs w:val="18"/>
              </w:rPr>
              <w:t xml:space="preserve">and benefit the neighbouring coastal communities who </w:t>
            </w:r>
            <w:r w:rsidRPr="60A5EB83" w:rsidR="391F2296">
              <w:rPr>
                <w:sz w:val="18"/>
                <w:szCs w:val="18"/>
              </w:rPr>
              <w:t>may</w:t>
            </w:r>
            <w:r w:rsidRPr="60A5EB83" w:rsidR="00C406BB">
              <w:rPr>
                <w:sz w:val="18"/>
                <w:szCs w:val="18"/>
              </w:rPr>
              <w:t xml:space="preserve"> be most affected by renewables infrastructure. </w:t>
            </w:r>
            <w:r w:rsidRPr="60A5EB83" w:rsidR="4DA0D223">
              <w:rPr>
                <w:sz w:val="18"/>
                <w:szCs w:val="18"/>
              </w:rPr>
              <w:t xml:space="preserve">This again has the potential to set Scotland and the </w:t>
            </w:r>
            <w:r w:rsidRPr="60A5EB83" w:rsidR="4E730194">
              <w:rPr>
                <w:sz w:val="18"/>
                <w:szCs w:val="18"/>
              </w:rPr>
              <w:t>UK as</w:t>
            </w:r>
            <w:r w:rsidRPr="60A5EB83" w:rsidR="4DA0D223">
              <w:rPr>
                <w:sz w:val="18"/>
                <w:szCs w:val="18"/>
              </w:rPr>
              <w:t xml:space="preserve"> a leader in developing skills and techniques that can be of global benefit.</w:t>
            </w:r>
          </w:p>
          <w:p w:rsidRPr="0088347A" w:rsidR="00576245" w:rsidP="00276F90" w:rsidRDefault="3D0D1CD5" w14:paraId="521AF367" w14:textId="53533F28">
            <w:pPr>
              <w:rPr>
                <w:sz w:val="18"/>
                <w:szCs w:val="18"/>
              </w:rPr>
            </w:pPr>
            <w:r w:rsidRPr="60A5EB83">
              <w:rPr>
                <w:sz w:val="18"/>
                <w:szCs w:val="18"/>
              </w:rPr>
              <w:t xml:space="preserve">Native oyster beds deliver multiple environmental, social and economic benefits. They create havens for biodiversity, clean water and sequester carbon. </w:t>
            </w:r>
            <w:r w:rsidRPr="60A5EB83" w:rsidR="27110137">
              <w:rPr>
                <w:sz w:val="18"/>
                <w:szCs w:val="18"/>
              </w:rPr>
              <w:t>Restored, they have the potential to create sustainable and valuable jobs in coastal communities. Currently, populations are fragmented and sparse.</w:t>
            </w:r>
          </w:p>
        </w:tc>
      </w:tr>
      <w:tr w:rsidRPr="00A0058D" w:rsidR="00576245" w:rsidTr="00576245" w14:paraId="1EFDBEDB" w14:textId="6EF88684">
        <w:tc>
          <w:tcPr>
            <w:tcW w:w="2858" w:type="dxa"/>
          </w:tcPr>
          <w:p w:rsidRPr="0088347A" w:rsidR="00576245" w:rsidP="00276F90" w:rsidRDefault="00576245" w14:paraId="4E6073D3" w14:textId="5387AA56">
            <w:pPr>
              <w:rPr>
                <w:sz w:val="18"/>
                <w:szCs w:val="18"/>
              </w:rPr>
            </w:pPr>
            <w:r w:rsidRPr="60A5EB83">
              <w:rPr>
                <w:sz w:val="18"/>
                <w:szCs w:val="18"/>
              </w:rPr>
              <w:t>£18m for a research-led project to develop the skills and techniques necessary to deliver seagrass restoration at scale in the UK and subsequently implement at scale.</w:t>
            </w:r>
          </w:p>
        </w:tc>
        <w:tc>
          <w:tcPr>
            <w:tcW w:w="7371" w:type="dxa"/>
          </w:tcPr>
          <w:p w:rsidRPr="0088347A" w:rsidR="00576245" w:rsidP="00276F90" w:rsidRDefault="3607C6D3" w14:paraId="4F4D5676" w14:textId="0BBBA532">
            <w:pPr>
              <w:rPr>
                <w:sz w:val="18"/>
                <w:szCs w:val="18"/>
              </w:rPr>
            </w:pPr>
            <w:r w:rsidRPr="60A5EB83">
              <w:rPr>
                <w:sz w:val="18"/>
                <w:szCs w:val="18"/>
              </w:rPr>
              <w:t>Seagrass restoration, as with native oyster restoration, also delivers multiple benefits for biodiversity</w:t>
            </w:r>
            <w:r w:rsidRPr="60A5EB83" w:rsidR="46F686A0">
              <w:rPr>
                <w:sz w:val="18"/>
                <w:szCs w:val="18"/>
              </w:rPr>
              <w:t xml:space="preserve"> connectivity and nursery breeding grounds, climate regulation via carbon storage and climate mitigation through coastal erosion control. These are </w:t>
            </w:r>
            <w:r w:rsidRPr="60A5EB83" w:rsidR="4AA13F14">
              <w:rPr>
                <w:sz w:val="18"/>
                <w:szCs w:val="18"/>
              </w:rPr>
              <w:t>in decline globally though a few smaller initiatives have taken place in Scotland; these meadows once restored offer sign</w:t>
            </w:r>
            <w:r w:rsidRPr="60A5EB83" w:rsidR="3F8FF96D">
              <w:rPr>
                <w:sz w:val="18"/>
                <w:szCs w:val="18"/>
              </w:rPr>
              <w:t xml:space="preserve">ificant benefits. </w:t>
            </w:r>
          </w:p>
        </w:tc>
      </w:tr>
      <w:tr w:rsidRPr="00A0058D" w:rsidR="00576245" w:rsidTr="00576245" w14:paraId="31C52795" w14:textId="64FAC4E8">
        <w:tc>
          <w:tcPr>
            <w:tcW w:w="2858" w:type="dxa"/>
          </w:tcPr>
          <w:p w:rsidRPr="0088347A" w:rsidR="00576245" w:rsidP="00276F90" w:rsidRDefault="00576245" w14:paraId="078F89EA" w14:textId="77777777">
            <w:pPr>
              <w:rPr>
                <w:sz w:val="18"/>
                <w:szCs w:val="20"/>
              </w:rPr>
            </w:pPr>
            <w:r w:rsidRPr="0088347A">
              <w:rPr>
                <w:sz w:val="18"/>
                <w:szCs w:val="20"/>
              </w:rPr>
              <w:t>£6.2m to develop and run Marine Habitat Restoration Academy.</w:t>
            </w:r>
          </w:p>
        </w:tc>
        <w:tc>
          <w:tcPr>
            <w:tcW w:w="7371" w:type="dxa"/>
          </w:tcPr>
          <w:p w:rsidRPr="0088347A" w:rsidR="00576245" w:rsidP="00276F90" w:rsidRDefault="005249B6" w14:paraId="0360E289" w14:textId="1D061130">
            <w:pPr>
              <w:rPr>
                <w:sz w:val="18"/>
                <w:szCs w:val="18"/>
              </w:rPr>
            </w:pPr>
            <w:r w:rsidRPr="60A5EB83">
              <w:rPr>
                <w:sz w:val="18"/>
                <w:szCs w:val="18"/>
              </w:rPr>
              <w:t xml:space="preserve">The Just Transition demands that significant investment be made across private and public sectors </w:t>
            </w:r>
            <w:r w:rsidRPr="60A5EB83" w:rsidR="008803CA">
              <w:rPr>
                <w:sz w:val="18"/>
                <w:szCs w:val="18"/>
              </w:rPr>
              <w:t xml:space="preserve">to build capacity </w:t>
            </w:r>
            <w:r w:rsidRPr="60A5EB83" w:rsidR="00907D63">
              <w:rPr>
                <w:sz w:val="18"/>
                <w:szCs w:val="18"/>
              </w:rPr>
              <w:t xml:space="preserve">and capability to develop the workforce needed </w:t>
            </w:r>
            <w:r w:rsidRPr="60A5EB83" w:rsidR="00DA5F3D">
              <w:rPr>
                <w:sz w:val="18"/>
                <w:szCs w:val="18"/>
              </w:rPr>
              <w:t>to support the energy systems of the future</w:t>
            </w:r>
            <w:r w:rsidRPr="60A5EB83" w:rsidR="4CE66634">
              <w:rPr>
                <w:sz w:val="18"/>
                <w:szCs w:val="18"/>
              </w:rPr>
              <w:t>. Skills</w:t>
            </w:r>
            <w:r w:rsidRPr="60A5EB83" w:rsidR="00DA5F3D">
              <w:rPr>
                <w:sz w:val="18"/>
                <w:szCs w:val="18"/>
              </w:rPr>
              <w:t xml:space="preserve"> and </w:t>
            </w:r>
            <w:r w:rsidRPr="60A5EB83" w:rsidR="4CE66634">
              <w:rPr>
                <w:sz w:val="18"/>
                <w:szCs w:val="18"/>
              </w:rPr>
              <w:t xml:space="preserve">innovation are critical. With the academic sector also struggling with lack of funding, </w:t>
            </w:r>
            <w:r w:rsidRPr="60A5EB83" w:rsidR="605CD689">
              <w:rPr>
                <w:sz w:val="18"/>
                <w:szCs w:val="18"/>
              </w:rPr>
              <w:t>opportunities</w:t>
            </w:r>
            <w:r w:rsidRPr="60A5EB83" w:rsidR="4CE66634">
              <w:rPr>
                <w:sz w:val="18"/>
                <w:szCs w:val="18"/>
              </w:rPr>
              <w:t xml:space="preserve"> </w:t>
            </w:r>
            <w:r w:rsidRPr="60A5EB83" w:rsidR="3905AFB6">
              <w:rPr>
                <w:sz w:val="18"/>
                <w:szCs w:val="18"/>
              </w:rPr>
              <w:t xml:space="preserve">for </w:t>
            </w:r>
            <w:r w:rsidRPr="60A5EB83" w:rsidR="44B75C47">
              <w:rPr>
                <w:sz w:val="18"/>
                <w:szCs w:val="18"/>
              </w:rPr>
              <w:t>practical</w:t>
            </w:r>
            <w:r w:rsidRPr="60A5EB83" w:rsidR="3905AFB6">
              <w:rPr>
                <w:sz w:val="18"/>
                <w:szCs w:val="18"/>
              </w:rPr>
              <w:t xml:space="preserve"> learning </w:t>
            </w:r>
            <w:r w:rsidRPr="60A5EB83" w:rsidR="5CB6A3E8">
              <w:rPr>
                <w:sz w:val="18"/>
                <w:szCs w:val="18"/>
              </w:rPr>
              <w:t>are</w:t>
            </w:r>
            <w:r w:rsidRPr="60A5EB83" w:rsidR="3905AFB6">
              <w:rPr>
                <w:sz w:val="18"/>
                <w:szCs w:val="18"/>
              </w:rPr>
              <w:t xml:space="preserve"> even more relevant.</w:t>
            </w:r>
            <w:r w:rsidRPr="60A5EB83" w:rsidR="7772519D">
              <w:rPr>
                <w:sz w:val="18"/>
                <w:szCs w:val="18"/>
              </w:rPr>
              <w:t xml:space="preserve"> This is an incredible proposal and funding that will </w:t>
            </w:r>
            <w:r w:rsidRPr="60A5EB83" w:rsidR="00DA5F3D">
              <w:rPr>
                <w:sz w:val="18"/>
                <w:szCs w:val="18"/>
              </w:rPr>
              <w:t xml:space="preserve">be </w:t>
            </w:r>
            <w:r w:rsidRPr="60A5EB83" w:rsidR="7772519D">
              <w:rPr>
                <w:sz w:val="18"/>
                <w:szCs w:val="18"/>
              </w:rPr>
              <w:t>almost impossible to secure from elsewhere.</w:t>
            </w:r>
            <w:r w:rsidRPr="60A5EB83" w:rsidR="00DA5F3D">
              <w:rPr>
                <w:sz w:val="18"/>
                <w:szCs w:val="18"/>
              </w:rPr>
              <w:t xml:space="preserve"> </w:t>
            </w:r>
          </w:p>
        </w:tc>
      </w:tr>
      <w:tr w:rsidRPr="00A0058D" w:rsidR="00576245" w:rsidTr="00576245" w14:paraId="527A5CBD" w14:textId="36DF449D">
        <w:tc>
          <w:tcPr>
            <w:tcW w:w="2858" w:type="dxa"/>
          </w:tcPr>
          <w:p w:rsidRPr="0088347A" w:rsidR="00576245" w:rsidP="00276F90" w:rsidRDefault="00576245" w14:paraId="738C47BB" w14:textId="77777777">
            <w:pPr>
              <w:rPr>
                <w:sz w:val="18"/>
                <w:szCs w:val="20"/>
              </w:rPr>
            </w:pPr>
            <w:r w:rsidRPr="0088347A">
              <w:rPr>
                <w:sz w:val="18"/>
                <w:szCs w:val="20"/>
              </w:rPr>
              <w:t>£2.25m for work with partners to implement use of Distributed Acoustic Sensing (DAS) to monitor habitat restoration / recovery.</w:t>
            </w:r>
          </w:p>
        </w:tc>
        <w:tc>
          <w:tcPr>
            <w:tcW w:w="7371" w:type="dxa"/>
          </w:tcPr>
          <w:p w:rsidRPr="0088347A" w:rsidR="00576245" w:rsidP="00276F90" w:rsidRDefault="00EA453E" w14:paraId="2E580045" w14:textId="3D1A9F07">
            <w:pPr>
              <w:rPr>
                <w:sz w:val="18"/>
                <w:szCs w:val="18"/>
              </w:rPr>
            </w:pPr>
            <w:r w:rsidRPr="60A5EB83">
              <w:rPr>
                <w:sz w:val="18"/>
                <w:szCs w:val="18"/>
              </w:rPr>
              <w:t>The development of techniques to efficiently and effectively</w:t>
            </w:r>
            <w:r w:rsidRPr="60A5EB83" w:rsidR="00C77E30">
              <w:rPr>
                <w:sz w:val="18"/>
                <w:szCs w:val="18"/>
              </w:rPr>
              <w:t>, at scale</w:t>
            </w:r>
            <w:r w:rsidRPr="60A5EB83" w:rsidR="00607747">
              <w:rPr>
                <w:sz w:val="18"/>
                <w:szCs w:val="18"/>
              </w:rPr>
              <w:t>, allow assessment of habitat restoration and recovery</w:t>
            </w:r>
            <w:r w:rsidRPr="60A5EB83" w:rsidR="00C77E30">
              <w:rPr>
                <w:sz w:val="18"/>
                <w:szCs w:val="18"/>
              </w:rPr>
              <w:t xml:space="preserve"> will </w:t>
            </w:r>
            <w:r w:rsidRPr="60A5EB83" w:rsidR="007C1B4E">
              <w:rPr>
                <w:sz w:val="18"/>
                <w:szCs w:val="18"/>
              </w:rPr>
              <w:t>enable</w:t>
            </w:r>
            <w:r w:rsidRPr="60A5EB83" w:rsidR="00C77E30">
              <w:rPr>
                <w:sz w:val="18"/>
                <w:szCs w:val="18"/>
              </w:rPr>
              <w:t xml:space="preserve"> network providers to </w:t>
            </w:r>
            <w:r w:rsidRPr="60A5EB83" w:rsidR="00A97867">
              <w:rPr>
                <w:sz w:val="18"/>
                <w:szCs w:val="18"/>
              </w:rPr>
              <w:t xml:space="preserve">more effectively deliver habitat restoration and maximise the value of </w:t>
            </w:r>
            <w:r w:rsidRPr="60A5EB83" w:rsidR="23273288">
              <w:rPr>
                <w:sz w:val="18"/>
                <w:szCs w:val="18"/>
              </w:rPr>
              <w:t xml:space="preserve">any </w:t>
            </w:r>
            <w:r w:rsidRPr="60A5EB83" w:rsidR="00A97867">
              <w:rPr>
                <w:sz w:val="18"/>
                <w:szCs w:val="18"/>
              </w:rPr>
              <w:t xml:space="preserve">investment. This </w:t>
            </w:r>
            <w:r w:rsidRPr="60A5EB83" w:rsidR="00312BFE">
              <w:rPr>
                <w:sz w:val="18"/>
                <w:szCs w:val="18"/>
              </w:rPr>
              <w:t xml:space="preserve">will deliver customer value </w:t>
            </w:r>
            <w:r w:rsidRPr="60A5EB83" w:rsidR="00493071">
              <w:rPr>
                <w:sz w:val="18"/>
                <w:szCs w:val="18"/>
              </w:rPr>
              <w:t xml:space="preserve">through maximising the benefits </w:t>
            </w:r>
            <w:r w:rsidRPr="60A5EB83" w:rsidR="75862A59">
              <w:rPr>
                <w:sz w:val="18"/>
                <w:szCs w:val="18"/>
              </w:rPr>
              <w:t>and effectiveness of</w:t>
            </w:r>
            <w:r w:rsidRPr="60A5EB83" w:rsidR="00504398">
              <w:rPr>
                <w:sz w:val="18"/>
                <w:szCs w:val="18"/>
              </w:rPr>
              <w:t xml:space="preserve"> spend</w:t>
            </w:r>
            <w:r w:rsidRPr="60A5EB83" w:rsidR="437C1942">
              <w:rPr>
                <w:sz w:val="18"/>
                <w:szCs w:val="18"/>
              </w:rPr>
              <w:t xml:space="preserve">, ensuring an evidence led approach and </w:t>
            </w:r>
            <w:r w:rsidRPr="60A5EB83" w:rsidR="0CFEE8F4">
              <w:rPr>
                <w:sz w:val="18"/>
                <w:szCs w:val="18"/>
              </w:rPr>
              <w:t>robust monitoring and evaluation.</w:t>
            </w:r>
          </w:p>
        </w:tc>
      </w:tr>
      <w:bookmarkEnd w:id="18"/>
    </w:tbl>
    <w:p w:rsidR="00CA40A1" w:rsidP="00CE20EF" w:rsidRDefault="00CA40A1" w14:paraId="20C71F4F" w14:textId="11A94B43"/>
    <w:p w:rsidR="00CA40A1" w:rsidRDefault="00CA40A1" w14:paraId="26B9110D" w14:textId="77777777">
      <w:r>
        <w:br w:type="page"/>
      </w:r>
    </w:p>
    <w:p w:rsidRPr="00D92BCB" w:rsidR="00D92BCB" w:rsidP="00D92BCB" w:rsidRDefault="00CA40A1" w14:paraId="2F3AF25A" w14:textId="445CBBCF">
      <w:pPr>
        <w:rPr>
          <w:b/>
        </w:rPr>
      </w:pPr>
      <w:r w:rsidRPr="00CA40A1">
        <w:rPr>
          <w:b/>
          <w:bCs/>
        </w:rPr>
        <w:t>SHETQ3. Do you agree with our proposal to reject SHET’s Species and Habitat UIOLI?</w:t>
      </w:r>
    </w:p>
    <w:p w:rsidR="001E1557" w:rsidP="001E1557" w:rsidRDefault="001E1557" w14:paraId="0BD927CE" w14:textId="1A180026">
      <w:pPr>
        <w:rPr/>
      </w:pPr>
      <w:r w:rsidR="1B44EC01">
        <w:rPr/>
        <w:t xml:space="preserve">We do not agree with the OFGEM proposal to reject SHETS </w:t>
      </w:r>
      <w:r w:rsidRPr="3A4C21F7" w:rsidR="1B44EC01">
        <w:rPr>
          <w:rPrChange w:author="Louisa Maddison" w:date="2025-08-25T11:48:00Z" w:id="1607649156">
            <w:rPr>
              <w:b w:val="1"/>
              <w:bCs w:val="1"/>
            </w:rPr>
          </w:rPrChange>
        </w:rPr>
        <w:t>Species and Habitat UIOLI</w:t>
      </w:r>
      <w:r w:rsidR="1B44EC01">
        <w:rPr/>
        <w:t xml:space="preserve"> on the following grounds:</w:t>
      </w:r>
    </w:p>
    <w:p w:rsidR="00D92BCB" w:rsidP="00D92BCB" w:rsidRDefault="00D92BCB" w14:paraId="02C7CC33" w14:textId="77777777">
      <w:pPr>
        <w:rPr>
          <w:b/>
          <w:bCs/>
        </w:rPr>
      </w:pPr>
    </w:p>
    <w:tbl>
      <w:tblPr>
        <w:tblStyle w:val="SSEBlue"/>
        <w:tblW w:w="10229" w:type="dxa"/>
        <w:tblInd w:w="-595" w:type="dxa"/>
        <w:tblLayout w:type="fixed"/>
        <w:tblLook w:val="04A0" w:firstRow="1" w:lastRow="0" w:firstColumn="1" w:lastColumn="0" w:noHBand="0" w:noVBand="1"/>
      </w:tblPr>
      <w:tblGrid>
        <w:gridCol w:w="2858"/>
        <w:gridCol w:w="7371"/>
      </w:tblGrid>
      <w:tr w:rsidRPr="00A0058D" w:rsidR="00D92BCB" w:rsidTr="3A4C21F7" w14:paraId="316EAE5B" w14:textId="77777777">
        <w:trPr>
          <w:cnfStyle w:val="100000000000" w:firstRow="1" w:lastRow="0" w:firstColumn="0" w:lastColumn="0" w:oddVBand="0" w:evenVBand="0" w:oddHBand="0" w:evenHBand="0" w:firstRowFirstColumn="0" w:firstRowLastColumn="0" w:lastRowFirstColumn="0" w:lastRowLastColumn="0"/>
        </w:trPr>
        <w:tc>
          <w:tcPr>
            <w:cnfStyle w:val="000000000000" w:firstRow="0" w:lastRow="0" w:firstColumn="0" w:lastColumn="0" w:oddVBand="0" w:evenVBand="0" w:oddHBand="0" w:evenHBand="0" w:firstRowFirstColumn="0" w:firstRowLastColumn="0" w:lastRowFirstColumn="0" w:lastRowLastColumn="0"/>
            <w:tcW w:w="2858" w:type="dxa"/>
            <w:tcMar/>
          </w:tcPr>
          <w:p w:rsidRPr="0088347A" w:rsidR="00D92BCB" w:rsidP="00276F90" w:rsidRDefault="00D92BCB" w14:paraId="216EC074" w14:textId="77777777">
            <w:pPr>
              <w:rPr>
                <w:sz w:val="18"/>
                <w:szCs w:val="20"/>
              </w:rPr>
            </w:pPr>
            <w:r>
              <w:rPr>
                <w:sz w:val="18"/>
                <w:szCs w:val="20"/>
              </w:rPr>
              <w:t>SHET</w:t>
            </w:r>
            <w:r w:rsidRPr="0088347A">
              <w:rPr>
                <w:sz w:val="18"/>
                <w:szCs w:val="20"/>
              </w:rPr>
              <w:t xml:space="preserve"> proposal</w:t>
            </w:r>
          </w:p>
        </w:tc>
        <w:tc>
          <w:tcPr>
            <w:cnfStyle w:val="000000000000" w:firstRow="0" w:lastRow="0" w:firstColumn="0" w:lastColumn="0" w:oddVBand="0" w:evenVBand="0" w:oddHBand="0" w:evenHBand="0" w:firstRowFirstColumn="0" w:firstRowLastColumn="0" w:lastRowFirstColumn="0" w:lastRowLastColumn="0"/>
            <w:tcW w:w="7371" w:type="dxa"/>
            <w:tcMar/>
          </w:tcPr>
          <w:p w:rsidR="00D92BCB" w:rsidP="00276F90" w:rsidRDefault="00D92BCB" w14:paraId="30D9DFE2" w14:textId="77777777">
            <w:pPr>
              <w:rPr>
                <w:sz w:val="18"/>
                <w:szCs w:val="20"/>
              </w:rPr>
            </w:pPr>
            <w:r>
              <w:rPr>
                <w:sz w:val="18"/>
                <w:szCs w:val="20"/>
              </w:rPr>
              <w:t>GAT Response</w:t>
            </w:r>
          </w:p>
        </w:tc>
      </w:tr>
      <w:tr w:rsidRPr="00A0058D" w:rsidR="00D92BCB" w:rsidTr="3A4C21F7" w14:paraId="05F18852" w14:textId="77777777">
        <w:tc>
          <w:tcPr>
            <w:cnfStyle w:val="000000000000" w:firstRow="0" w:lastRow="0" w:firstColumn="0" w:lastColumn="0" w:oddVBand="0" w:evenVBand="0" w:oddHBand="0" w:evenHBand="0" w:firstRowFirstColumn="0" w:firstRowLastColumn="0" w:lastRowFirstColumn="0" w:lastRowLastColumn="0"/>
            <w:tcW w:w="2858" w:type="dxa"/>
            <w:tcMar/>
          </w:tcPr>
          <w:p w:rsidRPr="0088347A" w:rsidR="00D92BCB" w:rsidP="00276F90" w:rsidRDefault="00335231" w14:paraId="7E2396F2" w14:textId="74A989BF">
            <w:pPr>
              <w:rPr>
                <w:sz w:val="18"/>
                <w:szCs w:val="20"/>
              </w:rPr>
            </w:pPr>
            <w:r w:rsidRPr="008C00AC">
              <w:rPr>
                <w:rFonts w:asciiTheme="majorHAnsi" w:hAnsiTheme="majorHAnsi" w:cstheme="majorHAnsi"/>
                <w:sz w:val="18"/>
                <w:szCs w:val="20"/>
              </w:rPr>
              <w:t xml:space="preserve">Additional conservation actions beyond those allowable under </w:t>
            </w:r>
            <w:r w:rsidRPr="00D07BDB">
              <w:rPr>
                <w:rFonts w:asciiTheme="majorHAnsi" w:hAnsiTheme="majorHAnsi" w:cstheme="majorHAnsi"/>
                <w:sz w:val="18"/>
                <w:szCs w:val="20"/>
              </w:rPr>
              <w:t xml:space="preserve">Biodiversity Net Gain (BNG) </w:t>
            </w:r>
            <w:r w:rsidRPr="008C00AC">
              <w:rPr>
                <w:rFonts w:asciiTheme="majorHAnsi" w:hAnsiTheme="majorHAnsi" w:cstheme="majorHAnsi"/>
                <w:sz w:val="18"/>
                <w:szCs w:val="20"/>
              </w:rPr>
              <w:t>rules, in line with global best practice and stakeholder expectations.</w:t>
            </w:r>
          </w:p>
        </w:tc>
        <w:tc>
          <w:tcPr>
            <w:cnfStyle w:val="000000000000" w:firstRow="0" w:lastRow="0" w:firstColumn="0" w:lastColumn="0" w:oddVBand="0" w:evenVBand="0" w:oddHBand="0" w:evenHBand="0" w:firstRowFirstColumn="0" w:firstRowLastColumn="0" w:lastRowFirstColumn="0" w:lastRowLastColumn="0"/>
            <w:tcW w:w="7371" w:type="dxa"/>
            <w:tcMar/>
          </w:tcPr>
          <w:p w:rsidR="00D92BCB" w:rsidP="60A5EB83" w:rsidRDefault="00EB1F5E" w14:paraId="2720D47B" w14:textId="34BE545F">
            <w:pPr>
              <w:rPr>
                <w:ins w:author="Louisa Maddison" w:date="2025-08-25T11:48:00Z" w16du:dateUtc="2025-08-25T10:48:00Z" w:id="22"/>
                <w:sz w:val="18"/>
                <w:szCs w:val="18"/>
              </w:rPr>
            </w:pPr>
            <w:r w:rsidRPr="60A5EB83">
              <w:rPr>
                <w:sz w:val="18"/>
                <w:szCs w:val="18"/>
              </w:rPr>
              <w:t xml:space="preserve">BNG </w:t>
            </w:r>
            <w:r w:rsidRPr="60A5EB83" w:rsidR="009173F8">
              <w:rPr>
                <w:sz w:val="18"/>
                <w:szCs w:val="18"/>
              </w:rPr>
              <w:t xml:space="preserve">rules can be </w:t>
            </w:r>
            <w:r w:rsidRPr="60A5EB83" w:rsidR="008E0603">
              <w:rPr>
                <w:sz w:val="18"/>
                <w:szCs w:val="18"/>
              </w:rPr>
              <w:t>restrictive</w:t>
            </w:r>
            <w:r w:rsidRPr="60A5EB83" w:rsidR="19EC25FC">
              <w:rPr>
                <w:sz w:val="18"/>
                <w:szCs w:val="18"/>
              </w:rPr>
              <w:t>,</w:t>
            </w:r>
            <w:r w:rsidRPr="60A5EB83" w:rsidR="009173F8">
              <w:rPr>
                <w:sz w:val="18"/>
                <w:szCs w:val="18"/>
              </w:rPr>
              <w:t xml:space="preserve"> and </w:t>
            </w:r>
            <w:r w:rsidRPr="60A5EB83" w:rsidR="19EC25FC">
              <w:rPr>
                <w:sz w:val="18"/>
                <w:szCs w:val="18"/>
              </w:rPr>
              <w:t>guidance and planning may encourage limited and constrained investment.</w:t>
            </w:r>
            <w:r w:rsidRPr="60A5EB83" w:rsidR="218AEAE2">
              <w:rPr>
                <w:sz w:val="18"/>
                <w:szCs w:val="18"/>
              </w:rPr>
              <w:t xml:space="preserve"> T</w:t>
            </w:r>
            <w:r w:rsidRPr="60A5EB83" w:rsidR="41FFAB4F">
              <w:rPr>
                <w:sz w:val="18"/>
                <w:szCs w:val="18"/>
              </w:rPr>
              <w:t>here</w:t>
            </w:r>
            <w:r w:rsidRPr="60A5EB83" w:rsidR="009173F8">
              <w:rPr>
                <w:sz w:val="18"/>
                <w:szCs w:val="18"/>
              </w:rPr>
              <w:t xml:space="preserve"> </w:t>
            </w:r>
            <w:r w:rsidRPr="60A5EB83" w:rsidR="00784379">
              <w:rPr>
                <w:sz w:val="18"/>
                <w:szCs w:val="18"/>
              </w:rPr>
              <w:t xml:space="preserve">will be situations where delivering restoration of particular species and habitats </w:t>
            </w:r>
            <w:r w:rsidRPr="60A5EB83" w:rsidR="23890EE6">
              <w:rPr>
                <w:sz w:val="18"/>
                <w:szCs w:val="18"/>
              </w:rPr>
              <w:t>will be</w:t>
            </w:r>
            <w:r w:rsidRPr="60A5EB83" w:rsidR="009712C1">
              <w:rPr>
                <w:sz w:val="18"/>
                <w:szCs w:val="18"/>
              </w:rPr>
              <w:t xml:space="preserve"> of significant benefit</w:t>
            </w:r>
            <w:r w:rsidRPr="60A5EB83">
              <w:rPr>
                <w:sz w:val="18"/>
                <w:szCs w:val="18"/>
              </w:rPr>
              <w:t xml:space="preserve"> </w:t>
            </w:r>
            <w:r w:rsidRPr="60A5EB83" w:rsidR="00AD0A10">
              <w:rPr>
                <w:sz w:val="18"/>
                <w:szCs w:val="18"/>
              </w:rPr>
              <w:t xml:space="preserve">and of importance to </w:t>
            </w:r>
            <w:r w:rsidRPr="60A5EB83" w:rsidR="22C21C36">
              <w:rPr>
                <w:sz w:val="18"/>
                <w:szCs w:val="18"/>
              </w:rPr>
              <w:t xml:space="preserve">other </w:t>
            </w:r>
            <w:r w:rsidRPr="60A5EB83" w:rsidR="00AD0A10">
              <w:rPr>
                <w:sz w:val="18"/>
                <w:szCs w:val="18"/>
              </w:rPr>
              <w:t>stakeholders</w:t>
            </w:r>
            <w:r w:rsidRPr="60A5EB83" w:rsidR="0F4D8EF0">
              <w:rPr>
                <w:sz w:val="18"/>
                <w:szCs w:val="18"/>
              </w:rPr>
              <w:t xml:space="preserve">, </w:t>
            </w:r>
            <w:r w:rsidRPr="60A5EB83" w:rsidR="4510A8C9">
              <w:rPr>
                <w:sz w:val="18"/>
                <w:szCs w:val="18"/>
              </w:rPr>
              <w:t xml:space="preserve">as well as </w:t>
            </w:r>
            <w:r w:rsidRPr="60A5EB83" w:rsidR="311DA8FF">
              <w:rPr>
                <w:sz w:val="18"/>
                <w:szCs w:val="18"/>
              </w:rPr>
              <w:t>providing</w:t>
            </w:r>
            <w:r w:rsidRPr="60A5EB83" w:rsidR="4510A8C9">
              <w:rPr>
                <w:sz w:val="18"/>
                <w:szCs w:val="18"/>
              </w:rPr>
              <w:t xml:space="preserve"> direct biodiversity benefits</w:t>
            </w:r>
            <w:r w:rsidRPr="60A5EB83" w:rsidR="74964F92">
              <w:rPr>
                <w:sz w:val="18"/>
                <w:szCs w:val="18"/>
              </w:rPr>
              <w:t xml:space="preserve">. </w:t>
            </w:r>
            <w:r w:rsidRPr="60A5EB83" w:rsidR="69BDB280">
              <w:rPr>
                <w:sz w:val="18"/>
                <w:szCs w:val="18"/>
              </w:rPr>
              <w:t xml:space="preserve">It is highly unlikely that any BNG requirements will go far enough to turn around </w:t>
            </w:r>
            <w:r w:rsidRPr="60A5EB83" w:rsidR="6E19B527">
              <w:rPr>
                <w:sz w:val="18"/>
                <w:szCs w:val="18"/>
              </w:rPr>
              <w:t xml:space="preserve">biodiversity collapse. We need those who can, to step up and deliver more. This is critical. </w:t>
            </w:r>
          </w:p>
          <w:p w:rsidR="00F76703" w:rsidP="60A5EB83" w:rsidRDefault="00F76703" w14:paraId="62E589AB" w14:textId="77777777">
            <w:pPr>
              <w:rPr>
                <w:ins w:author="Louisa Maddison" w:date="2025-08-25T11:48:00Z" w16du:dateUtc="2025-08-25T10:48:00Z" w:id="23"/>
                <w:sz w:val="18"/>
                <w:szCs w:val="18"/>
              </w:rPr>
            </w:pPr>
          </w:p>
          <w:p w:rsidRPr="0088347A" w:rsidR="00F76703" w:rsidP="60A5EB83" w:rsidRDefault="00F76703" w14:paraId="4A1C273F" w14:textId="2B700568">
            <w:pPr>
              <w:rPr>
                <w:sz w:val="18"/>
                <w:szCs w:val="18"/>
              </w:rPr>
            </w:pPr>
            <w:r w:rsidRPr="3A4C21F7" w:rsidR="698318E4">
              <w:rPr>
                <w:sz w:val="18"/>
                <w:szCs w:val="18"/>
              </w:rPr>
              <w:t>Without defined B</w:t>
            </w:r>
            <w:r w:rsidRPr="3A4C21F7" w:rsidR="698318E4">
              <w:rPr>
                <w:sz w:val="18"/>
                <w:szCs w:val="18"/>
              </w:rPr>
              <w:t xml:space="preserve">NG policies in place in Scotland, taking the lead to </w:t>
            </w:r>
            <w:r w:rsidRPr="3A4C21F7" w:rsidR="698318E4">
              <w:rPr>
                <w:sz w:val="18"/>
                <w:szCs w:val="18"/>
              </w:rPr>
              <w:t>demonstrate</w:t>
            </w:r>
            <w:r w:rsidRPr="3A4C21F7" w:rsidR="698318E4">
              <w:rPr>
                <w:sz w:val="18"/>
                <w:szCs w:val="18"/>
              </w:rPr>
              <w:t xml:space="preserve"> that </w:t>
            </w:r>
            <w:r w:rsidRPr="3A4C21F7" w:rsidR="0E607A6D">
              <w:rPr>
                <w:sz w:val="18"/>
                <w:szCs w:val="18"/>
              </w:rPr>
              <w:t>activities</w:t>
            </w:r>
            <w:r w:rsidRPr="3A4C21F7" w:rsidR="698318E4">
              <w:rPr>
                <w:sz w:val="18"/>
                <w:szCs w:val="18"/>
              </w:rPr>
              <w:t xml:space="preserve"> that exceed ex</w:t>
            </w:r>
            <w:r w:rsidRPr="3A4C21F7" w:rsidR="31CABFBD">
              <w:rPr>
                <w:sz w:val="18"/>
                <w:szCs w:val="18"/>
              </w:rPr>
              <w:t xml:space="preserve">pectations of BNG will set the tone in Scotland that there is a need to do more and better to really conserve our natural environment. </w:t>
            </w:r>
            <w:r w:rsidRPr="3A4C21F7" w:rsidR="3A1B02D4">
              <w:rPr>
                <w:sz w:val="18"/>
                <w:szCs w:val="18"/>
              </w:rPr>
              <w:t xml:space="preserve">Early results from the delivery of BNG </w:t>
            </w:r>
            <w:r w:rsidRPr="3A4C21F7" w:rsidR="2DF0248D">
              <w:rPr>
                <w:sz w:val="18"/>
                <w:szCs w:val="18"/>
              </w:rPr>
              <w:t xml:space="preserve">in England </w:t>
            </w:r>
            <w:r w:rsidRPr="3A4C21F7" w:rsidR="2DF0248D">
              <w:rPr>
                <w:sz w:val="18"/>
                <w:szCs w:val="18"/>
              </w:rPr>
              <w:t>identify</w:t>
            </w:r>
            <w:r w:rsidRPr="3A4C21F7" w:rsidR="2DF0248D">
              <w:rPr>
                <w:sz w:val="18"/>
                <w:szCs w:val="18"/>
              </w:rPr>
              <w:t xml:space="preserve"> the need for </w:t>
            </w:r>
            <w:r w:rsidRPr="3A4C21F7" w:rsidR="347834AF">
              <w:rPr>
                <w:sz w:val="18"/>
                <w:szCs w:val="18"/>
              </w:rPr>
              <w:t xml:space="preserve">more ambitious targets </w:t>
            </w:r>
            <w:r w:rsidRPr="3A4C21F7" w:rsidR="2DF0248D">
              <w:rPr>
                <w:sz w:val="18"/>
                <w:szCs w:val="18"/>
              </w:rPr>
              <w:t xml:space="preserve">as well as </w:t>
            </w:r>
            <w:r w:rsidRPr="3A4C21F7" w:rsidR="347834AF">
              <w:rPr>
                <w:sz w:val="18"/>
                <w:szCs w:val="18"/>
              </w:rPr>
              <w:t>gre</w:t>
            </w:r>
            <w:r w:rsidRPr="3A4C21F7" w:rsidR="347834AF">
              <w:rPr>
                <w:sz w:val="18"/>
                <w:szCs w:val="18"/>
              </w:rPr>
              <w:t>ater c</w:t>
            </w:r>
            <w:r w:rsidRPr="3A4C21F7" w:rsidR="2DF0248D">
              <w:rPr>
                <w:sz w:val="18"/>
                <w:szCs w:val="18"/>
              </w:rPr>
              <w:t xml:space="preserve">onsideration of landscape scale </w:t>
            </w:r>
            <w:r w:rsidRPr="3A4C21F7" w:rsidR="2DF0248D">
              <w:rPr>
                <w:sz w:val="18"/>
                <w:szCs w:val="18"/>
              </w:rPr>
              <w:t>ob</w:t>
            </w:r>
            <w:r w:rsidRPr="3A4C21F7" w:rsidR="2DF0248D">
              <w:rPr>
                <w:sz w:val="18"/>
                <w:szCs w:val="18"/>
              </w:rPr>
              <w:t>jectives</w:t>
            </w:r>
            <w:r w:rsidRPr="3A4C21F7" w:rsidR="2DF0248D">
              <w:rPr>
                <w:sz w:val="18"/>
                <w:szCs w:val="18"/>
              </w:rPr>
              <w:t xml:space="preserve">, which the identified delivery of </w:t>
            </w:r>
            <w:r w:rsidRPr="3A4C21F7" w:rsidR="347834AF">
              <w:rPr>
                <w:sz w:val="18"/>
                <w:szCs w:val="18"/>
              </w:rPr>
              <w:t>additional</w:t>
            </w:r>
            <w:r w:rsidRPr="3A4C21F7" w:rsidR="347834AF">
              <w:rPr>
                <w:sz w:val="18"/>
                <w:szCs w:val="18"/>
              </w:rPr>
              <w:t xml:space="preserve"> actions would work towards. </w:t>
            </w:r>
          </w:p>
          <w:p w:rsidRPr="0088347A" w:rsidR="00D92BCB" w:rsidP="00276F90" w:rsidRDefault="00D92BCB" w14:paraId="3662C377" w14:textId="639EFC95">
            <w:pPr>
              <w:rPr>
                <w:sz w:val="18"/>
                <w:szCs w:val="18"/>
              </w:rPr>
            </w:pPr>
          </w:p>
        </w:tc>
      </w:tr>
      <w:tr w:rsidRPr="00A0058D" w:rsidR="00D92BCB" w:rsidTr="3A4C21F7" w14:paraId="606A5008" w14:textId="77777777">
        <w:tc>
          <w:tcPr>
            <w:cnfStyle w:val="000000000000" w:firstRow="0" w:lastRow="0" w:firstColumn="0" w:lastColumn="0" w:oddVBand="0" w:evenVBand="0" w:oddHBand="0" w:evenHBand="0" w:firstRowFirstColumn="0" w:firstRowLastColumn="0" w:lastRowFirstColumn="0" w:lastRowLastColumn="0"/>
            <w:tcW w:w="2858" w:type="dxa"/>
            <w:tcMar/>
          </w:tcPr>
          <w:p w:rsidRPr="006F136B" w:rsidR="006F136B" w:rsidP="006F136B" w:rsidRDefault="006F136B" w14:paraId="02440561" w14:textId="77777777">
            <w:pPr>
              <w:rPr>
                <w:sz w:val="18"/>
                <w:szCs w:val="20"/>
              </w:rPr>
            </w:pPr>
            <w:r w:rsidRPr="006F136B">
              <w:rPr>
                <w:sz w:val="18"/>
                <w:szCs w:val="20"/>
              </w:rPr>
              <w:t xml:space="preserve">The types of activities funded would be research, monitoring programmes, interventions for specifically identified species or habitats, capacity building, engagement, or removal of invasive species. </w:t>
            </w:r>
          </w:p>
          <w:p w:rsidRPr="0088347A" w:rsidR="00D92BCB" w:rsidP="00276F90" w:rsidRDefault="00D92BCB" w14:paraId="1E076E55" w14:textId="6451C44E">
            <w:pPr>
              <w:rPr>
                <w:sz w:val="18"/>
                <w:szCs w:val="20"/>
              </w:rPr>
            </w:pPr>
          </w:p>
        </w:tc>
        <w:tc>
          <w:tcPr>
            <w:cnfStyle w:val="000000000000" w:firstRow="0" w:lastRow="0" w:firstColumn="0" w:lastColumn="0" w:oddVBand="0" w:evenVBand="0" w:oddHBand="0" w:evenHBand="0" w:firstRowFirstColumn="0" w:firstRowLastColumn="0" w:lastRowFirstColumn="0" w:lastRowLastColumn="0"/>
            <w:tcW w:w="7371" w:type="dxa"/>
            <w:tcMar/>
          </w:tcPr>
          <w:p w:rsidRPr="0088347A" w:rsidR="00D92BCB" w:rsidP="00276F90" w:rsidRDefault="00492CC1" w14:paraId="1E2083BB" w14:textId="5C5BDC9D">
            <w:pPr>
              <w:rPr>
                <w:sz w:val="18"/>
                <w:szCs w:val="18"/>
              </w:rPr>
            </w:pPr>
            <w:r w:rsidRPr="60A5EB83">
              <w:rPr>
                <w:sz w:val="18"/>
                <w:szCs w:val="18"/>
              </w:rPr>
              <w:t xml:space="preserve">These types of activities </w:t>
            </w:r>
            <w:r w:rsidRPr="60A5EB83" w:rsidR="007F15B1">
              <w:rPr>
                <w:sz w:val="18"/>
                <w:szCs w:val="18"/>
              </w:rPr>
              <w:t xml:space="preserve">would support a just transition, </w:t>
            </w:r>
            <w:r w:rsidRPr="60A5EB83" w:rsidR="4E326CD3">
              <w:rPr>
                <w:sz w:val="18"/>
                <w:szCs w:val="18"/>
              </w:rPr>
              <w:t>create</w:t>
            </w:r>
            <w:r w:rsidRPr="60A5EB83" w:rsidR="007F15B1">
              <w:rPr>
                <w:sz w:val="18"/>
                <w:szCs w:val="18"/>
              </w:rPr>
              <w:t xml:space="preserve"> economic activity and employment opportunities</w:t>
            </w:r>
            <w:r w:rsidRPr="60A5EB83" w:rsidR="004D1318">
              <w:rPr>
                <w:sz w:val="18"/>
                <w:szCs w:val="18"/>
              </w:rPr>
              <w:t xml:space="preserve"> as well as better </w:t>
            </w:r>
            <w:r w:rsidRPr="60A5EB83" w:rsidR="24189B30">
              <w:rPr>
                <w:sz w:val="18"/>
                <w:szCs w:val="18"/>
              </w:rPr>
              <w:t>enable</w:t>
            </w:r>
            <w:r w:rsidRPr="60A5EB83" w:rsidR="004D1318">
              <w:rPr>
                <w:sz w:val="18"/>
                <w:szCs w:val="18"/>
              </w:rPr>
              <w:t xml:space="preserve"> grid infrastructure to integrate into lo</w:t>
            </w:r>
            <w:r w:rsidRPr="60A5EB83" w:rsidR="00EF5FFB">
              <w:rPr>
                <w:sz w:val="18"/>
                <w:szCs w:val="18"/>
              </w:rPr>
              <w:t xml:space="preserve">cal habitats and communities. </w:t>
            </w:r>
            <w:r w:rsidRPr="60A5EB83" w:rsidR="23DD0A22">
              <w:rPr>
                <w:sz w:val="18"/>
                <w:szCs w:val="18"/>
              </w:rPr>
              <w:t xml:space="preserve">There is already a skills gap in the kind of activity we will need as we move into more climate driven effects. </w:t>
            </w:r>
            <w:r w:rsidRPr="60A5EB83" w:rsidR="3AF4030B">
              <w:rPr>
                <w:sz w:val="18"/>
                <w:szCs w:val="18"/>
              </w:rPr>
              <w:t>Resilience and adaptability will be key. With this evidence led, resilient approach</w:t>
            </w:r>
            <w:r w:rsidRPr="60A5EB83" w:rsidR="62BFBF08">
              <w:rPr>
                <w:sz w:val="18"/>
                <w:szCs w:val="18"/>
              </w:rPr>
              <w:t xml:space="preserve"> to capacity </w:t>
            </w:r>
            <w:r w:rsidRPr="60A5EB83" w:rsidR="7EB8C518">
              <w:rPr>
                <w:sz w:val="18"/>
                <w:szCs w:val="18"/>
              </w:rPr>
              <w:t>building, the</w:t>
            </w:r>
            <w:r w:rsidRPr="60A5EB83" w:rsidR="3AF4030B">
              <w:rPr>
                <w:sz w:val="18"/>
                <w:szCs w:val="18"/>
              </w:rPr>
              <w:t xml:space="preserve"> UK </w:t>
            </w:r>
            <w:r w:rsidRPr="60A5EB83" w:rsidR="36950B57">
              <w:rPr>
                <w:sz w:val="18"/>
                <w:szCs w:val="18"/>
              </w:rPr>
              <w:t>has the potential to</w:t>
            </w:r>
            <w:r w:rsidRPr="60A5EB83" w:rsidR="3AF4030B">
              <w:rPr>
                <w:sz w:val="18"/>
                <w:szCs w:val="18"/>
              </w:rPr>
              <w:t xml:space="preserve"> be </w:t>
            </w:r>
            <w:r w:rsidRPr="60A5EB83" w:rsidR="0E99AF3C">
              <w:rPr>
                <w:sz w:val="18"/>
                <w:szCs w:val="18"/>
              </w:rPr>
              <w:t xml:space="preserve">global </w:t>
            </w:r>
            <w:r w:rsidRPr="60A5EB83" w:rsidR="3AF4030B">
              <w:rPr>
                <w:sz w:val="18"/>
                <w:szCs w:val="18"/>
              </w:rPr>
              <w:t>leaders</w:t>
            </w:r>
            <w:r w:rsidRPr="60A5EB83" w:rsidR="7AB03DCE">
              <w:rPr>
                <w:sz w:val="18"/>
                <w:szCs w:val="18"/>
              </w:rPr>
              <w:t>.</w:t>
            </w:r>
          </w:p>
        </w:tc>
      </w:tr>
    </w:tbl>
    <w:p w:rsidRPr="00D92BCB" w:rsidR="00D92BCB" w:rsidP="00D92BCB" w:rsidRDefault="00D92BCB" w14:paraId="587B18E0" w14:textId="77777777"/>
    <w:p w:rsidR="46C43477" w:rsidRDefault="46C43477" w14:paraId="37494885" w14:textId="7D6E7C56">
      <w:r>
        <w:t>Yours sincerely,</w:t>
      </w:r>
    </w:p>
    <w:p w:rsidR="46C43477" w:rsidRDefault="46C43477" w14:paraId="3EC584B4" w14:textId="4ADEC2EA">
      <w:r>
        <w:rPr>
          <w:noProof/>
        </w:rPr>
        <w:drawing>
          <wp:inline distT="0" distB="0" distL="0" distR="0" wp14:anchorId="09A31311" wp14:editId="05B3BC4C">
            <wp:extent cx="1674521" cy="409575"/>
            <wp:effectExtent l="0" t="0" r="0" b="0"/>
            <wp:docPr id="50156609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566092" name=""/>
                    <pic:cNvPicPr/>
                  </pic:nvPicPr>
                  <pic:blipFill>
                    <a:blip r:embed="rId12">
                      <a:extLst>
                        <a:ext uri="{28A0092B-C50C-407E-A947-70E740481C1C}">
                          <a14:useLocalDpi xmlns:a14="http://schemas.microsoft.com/office/drawing/2010/main"/>
                        </a:ext>
                      </a:extLst>
                    </a:blip>
                    <a:stretch>
                      <a:fillRect/>
                    </a:stretch>
                  </pic:blipFill>
                  <pic:spPr>
                    <a:xfrm>
                      <a:off x="0" y="0"/>
                      <a:ext cx="1674521" cy="409575"/>
                    </a:xfrm>
                    <a:prstGeom prst="rect">
                      <a:avLst/>
                    </a:prstGeom>
                  </pic:spPr>
                </pic:pic>
              </a:graphicData>
            </a:graphic>
          </wp:inline>
        </w:drawing>
      </w:r>
    </w:p>
    <w:p w:rsidR="46C43477" w:rsidP="60A5EB83" w:rsidRDefault="46C43477" w14:paraId="5AEDC1FE" w14:textId="673E4749">
      <w:r>
        <w:t>Pauline Silverman, Director of Strategy,</w:t>
      </w:r>
    </w:p>
    <w:p w:rsidR="46C43477" w:rsidRDefault="46C43477" w14:paraId="295F20D3" w14:textId="08926330">
      <w:r>
        <w:t>On behalf of Green Action Trust</w:t>
      </w:r>
      <w:r w:rsidR="0C447A1D">
        <w:t>,</w:t>
      </w:r>
    </w:p>
    <w:p w:rsidRPr="00D92BCB" w:rsidR="00D92BCB" w:rsidP="00D92BCB" w:rsidRDefault="0C447A1D" w14:paraId="52416EF1" w14:textId="54C18368">
      <w:r w:rsidR="0C447A1D">
        <w:rPr/>
        <w:t>August 2</w:t>
      </w:r>
      <w:r w:rsidR="5AB20B25">
        <w:rPr/>
        <w:t>6</w:t>
      </w:r>
      <w:r w:rsidRPr="5DE4E304" w:rsidR="0C447A1D">
        <w:rPr>
          <w:vertAlign w:val="superscript"/>
        </w:rPr>
        <w:t>th</w:t>
      </w:r>
      <w:r w:rsidR="0C447A1D">
        <w:rPr/>
        <w:t xml:space="preserve"> 2025</w:t>
      </w:r>
      <w:r w:rsidR="0C447A1D">
        <w:rPr/>
        <w:t>.</w:t>
      </w:r>
    </w:p>
    <w:sectPr w:rsidRPr="00D92BCB" w:rsidR="00D92BCB">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E30440"/>
    <w:multiLevelType w:val="hybridMultilevel"/>
    <w:tmpl w:val="918ADE4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30FE0C78"/>
    <w:multiLevelType w:val="hybridMultilevel"/>
    <w:tmpl w:val="87D69ADE"/>
    <w:lvl w:ilvl="0" w:tplc="E5C8E15A">
      <w:start w:val="1"/>
      <w:numFmt w:val="bullet"/>
      <w:lvlText w:val=""/>
      <w:lvlJc w:val="left"/>
      <w:pPr>
        <w:ind w:left="720" w:hanging="360"/>
      </w:pPr>
      <w:rPr>
        <w:rFonts w:hint="default" w:ascii="Symbol" w:hAnsi="Symbol"/>
      </w:rPr>
    </w:lvl>
    <w:lvl w:ilvl="1" w:tplc="B8E85196">
      <w:start w:val="1"/>
      <w:numFmt w:val="bullet"/>
      <w:lvlText w:val="o"/>
      <w:lvlJc w:val="left"/>
      <w:pPr>
        <w:ind w:left="1440" w:hanging="360"/>
      </w:pPr>
      <w:rPr>
        <w:rFonts w:hint="default" w:ascii="Courier New" w:hAnsi="Courier New"/>
      </w:rPr>
    </w:lvl>
    <w:lvl w:ilvl="2" w:tplc="61AC8098">
      <w:start w:val="1"/>
      <w:numFmt w:val="bullet"/>
      <w:lvlText w:val=""/>
      <w:lvlJc w:val="left"/>
      <w:pPr>
        <w:ind w:left="2160" w:hanging="360"/>
      </w:pPr>
      <w:rPr>
        <w:rFonts w:hint="default" w:ascii="Wingdings" w:hAnsi="Wingdings"/>
      </w:rPr>
    </w:lvl>
    <w:lvl w:ilvl="3" w:tplc="BC045F24">
      <w:start w:val="1"/>
      <w:numFmt w:val="bullet"/>
      <w:lvlText w:val=""/>
      <w:lvlJc w:val="left"/>
      <w:pPr>
        <w:ind w:left="2880" w:hanging="360"/>
      </w:pPr>
      <w:rPr>
        <w:rFonts w:hint="default" w:ascii="Symbol" w:hAnsi="Symbol"/>
      </w:rPr>
    </w:lvl>
    <w:lvl w:ilvl="4" w:tplc="5FC68F5C">
      <w:start w:val="1"/>
      <w:numFmt w:val="bullet"/>
      <w:lvlText w:val="o"/>
      <w:lvlJc w:val="left"/>
      <w:pPr>
        <w:ind w:left="3600" w:hanging="360"/>
      </w:pPr>
      <w:rPr>
        <w:rFonts w:hint="default" w:ascii="Courier New" w:hAnsi="Courier New"/>
      </w:rPr>
    </w:lvl>
    <w:lvl w:ilvl="5" w:tplc="321E0490">
      <w:start w:val="1"/>
      <w:numFmt w:val="bullet"/>
      <w:lvlText w:val=""/>
      <w:lvlJc w:val="left"/>
      <w:pPr>
        <w:ind w:left="4320" w:hanging="360"/>
      </w:pPr>
      <w:rPr>
        <w:rFonts w:hint="default" w:ascii="Wingdings" w:hAnsi="Wingdings"/>
      </w:rPr>
    </w:lvl>
    <w:lvl w:ilvl="6" w:tplc="67EADFA8">
      <w:start w:val="1"/>
      <w:numFmt w:val="bullet"/>
      <w:lvlText w:val=""/>
      <w:lvlJc w:val="left"/>
      <w:pPr>
        <w:ind w:left="5040" w:hanging="360"/>
      </w:pPr>
      <w:rPr>
        <w:rFonts w:hint="default" w:ascii="Symbol" w:hAnsi="Symbol"/>
      </w:rPr>
    </w:lvl>
    <w:lvl w:ilvl="7" w:tplc="C430FE0C">
      <w:start w:val="1"/>
      <w:numFmt w:val="bullet"/>
      <w:lvlText w:val="o"/>
      <w:lvlJc w:val="left"/>
      <w:pPr>
        <w:ind w:left="5760" w:hanging="360"/>
      </w:pPr>
      <w:rPr>
        <w:rFonts w:hint="default" w:ascii="Courier New" w:hAnsi="Courier New"/>
      </w:rPr>
    </w:lvl>
    <w:lvl w:ilvl="8" w:tplc="C63A5840">
      <w:start w:val="1"/>
      <w:numFmt w:val="bullet"/>
      <w:lvlText w:val=""/>
      <w:lvlJc w:val="left"/>
      <w:pPr>
        <w:ind w:left="6480" w:hanging="360"/>
      </w:pPr>
      <w:rPr>
        <w:rFonts w:hint="default" w:ascii="Wingdings" w:hAnsi="Wingdings"/>
      </w:rPr>
    </w:lvl>
  </w:abstractNum>
  <w:abstractNum w:abstractNumId="2" w15:restartNumberingAfterBreak="0">
    <w:nsid w:val="7EC2334D"/>
    <w:multiLevelType w:val="hybridMultilevel"/>
    <w:tmpl w:val="C0DA0D2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561163343">
    <w:abstractNumId w:val="2"/>
  </w:num>
  <w:num w:numId="2" w16cid:durableId="868108430">
    <w:abstractNumId w:val="0"/>
  </w:num>
  <w:num w:numId="3" w16cid:durableId="1839998320">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079"/>
    <w:rsid w:val="00010C63"/>
    <w:rsid w:val="00031B00"/>
    <w:rsid w:val="00034196"/>
    <w:rsid w:val="00085D82"/>
    <w:rsid w:val="000939FA"/>
    <w:rsid w:val="000A15BD"/>
    <w:rsid w:val="000B5700"/>
    <w:rsid w:val="000C020A"/>
    <w:rsid w:val="000E7727"/>
    <w:rsid w:val="000F3C4D"/>
    <w:rsid w:val="000F3D89"/>
    <w:rsid w:val="00104420"/>
    <w:rsid w:val="001120D5"/>
    <w:rsid w:val="00144EEF"/>
    <w:rsid w:val="0015219D"/>
    <w:rsid w:val="00160A77"/>
    <w:rsid w:val="0018102E"/>
    <w:rsid w:val="00184EE9"/>
    <w:rsid w:val="001A6D8F"/>
    <w:rsid w:val="001B4A44"/>
    <w:rsid w:val="001B6EB6"/>
    <w:rsid w:val="001D140F"/>
    <w:rsid w:val="001D526A"/>
    <w:rsid w:val="001E1557"/>
    <w:rsid w:val="001F6397"/>
    <w:rsid w:val="00202615"/>
    <w:rsid w:val="00224B16"/>
    <w:rsid w:val="00276F90"/>
    <w:rsid w:val="00284C66"/>
    <w:rsid w:val="002A6F00"/>
    <w:rsid w:val="002D5CE1"/>
    <w:rsid w:val="002E10A8"/>
    <w:rsid w:val="00305888"/>
    <w:rsid w:val="003072A7"/>
    <w:rsid w:val="00312BFE"/>
    <w:rsid w:val="00324897"/>
    <w:rsid w:val="00335231"/>
    <w:rsid w:val="00394AB8"/>
    <w:rsid w:val="003A69EF"/>
    <w:rsid w:val="003C6600"/>
    <w:rsid w:val="00414395"/>
    <w:rsid w:val="004225D2"/>
    <w:rsid w:val="00423D81"/>
    <w:rsid w:val="0043711F"/>
    <w:rsid w:val="00443A92"/>
    <w:rsid w:val="00453CAD"/>
    <w:rsid w:val="00481FEA"/>
    <w:rsid w:val="00492CC1"/>
    <w:rsid w:val="00493071"/>
    <w:rsid w:val="004B2F73"/>
    <w:rsid w:val="004D1318"/>
    <w:rsid w:val="00504398"/>
    <w:rsid w:val="0051631B"/>
    <w:rsid w:val="00524689"/>
    <w:rsid w:val="005249B6"/>
    <w:rsid w:val="00535F18"/>
    <w:rsid w:val="00576245"/>
    <w:rsid w:val="00579206"/>
    <w:rsid w:val="00597E6D"/>
    <w:rsid w:val="005C7551"/>
    <w:rsid w:val="005E72B9"/>
    <w:rsid w:val="00602E45"/>
    <w:rsid w:val="00603A41"/>
    <w:rsid w:val="00607747"/>
    <w:rsid w:val="00614962"/>
    <w:rsid w:val="00650F3F"/>
    <w:rsid w:val="00696446"/>
    <w:rsid w:val="006A19B1"/>
    <w:rsid w:val="006BF98B"/>
    <w:rsid w:val="006F136B"/>
    <w:rsid w:val="00765F87"/>
    <w:rsid w:val="0077008C"/>
    <w:rsid w:val="00777D43"/>
    <w:rsid w:val="00784379"/>
    <w:rsid w:val="00793759"/>
    <w:rsid w:val="007C1B4E"/>
    <w:rsid w:val="007D40DC"/>
    <w:rsid w:val="007D4E30"/>
    <w:rsid w:val="007F15B1"/>
    <w:rsid w:val="00812555"/>
    <w:rsid w:val="008803CA"/>
    <w:rsid w:val="00887079"/>
    <w:rsid w:val="008A1B1D"/>
    <w:rsid w:val="008C7A34"/>
    <w:rsid w:val="008D6355"/>
    <w:rsid w:val="008E0603"/>
    <w:rsid w:val="00907D63"/>
    <w:rsid w:val="009173F8"/>
    <w:rsid w:val="0092328F"/>
    <w:rsid w:val="00946F93"/>
    <w:rsid w:val="009566CB"/>
    <w:rsid w:val="009712C1"/>
    <w:rsid w:val="0098038C"/>
    <w:rsid w:val="00983DA0"/>
    <w:rsid w:val="009B1284"/>
    <w:rsid w:val="009C722C"/>
    <w:rsid w:val="009D1F78"/>
    <w:rsid w:val="009E0603"/>
    <w:rsid w:val="00A0682B"/>
    <w:rsid w:val="00A1123B"/>
    <w:rsid w:val="00A41FF5"/>
    <w:rsid w:val="00A6422F"/>
    <w:rsid w:val="00A97867"/>
    <w:rsid w:val="00AB4A10"/>
    <w:rsid w:val="00AD0A10"/>
    <w:rsid w:val="00AF2C74"/>
    <w:rsid w:val="00B14AA5"/>
    <w:rsid w:val="00BD5DE6"/>
    <w:rsid w:val="00C06DBF"/>
    <w:rsid w:val="00C406BB"/>
    <w:rsid w:val="00C6D279"/>
    <w:rsid w:val="00C70C84"/>
    <w:rsid w:val="00C77E30"/>
    <w:rsid w:val="00C80FEC"/>
    <w:rsid w:val="00C96312"/>
    <w:rsid w:val="00CA40A1"/>
    <w:rsid w:val="00CC7FFB"/>
    <w:rsid w:val="00CD27FF"/>
    <w:rsid w:val="00CE20EF"/>
    <w:rsid w:val="00CE7FE0"/>
    <w:rsid w:val="00D1485E"/>
    <w:rsid w:val="00D162CB"/>
    <w:rsid w:val="00D231F9"/>
    <w:rsid w:val="00D73D51"/>
    <w:rsid w:val="00D743EA"/>
    <w:rsid w:val="00D8209E"/>
    <w:rsid w:val="00D85F14"/>
    <w:rsid w:val="00D92BCB"/>
    <w:rsid w:val="00DA0F2A"/>
    <w:rsid w:val="00DA55B8"/>
    <w:rsid w:val="00DA5F3D"/>
    <w:rsid w:val="00DF195D"/>
    <w:rsid w:val="00E2042B"/>
    <w:rsid w:val="00E26FFB"/>
    <w:rsid w:val="00E64EEA"/>
    <w:rsid w:val="00E67844"/>
    <w:rsid w:val="00E77EA6"/>
    <w:rsid w:val="00EA453E"/>
    <w:rsid w:val="00EB1F5E"/>
    <w:rsid w:val="00EB541F"/>
    <w:rsid w:val="00EE41AC"/>
    <w:rsid w:val="00EF5FFB"/>
    <w:rsid w:val="00F146DD"/>
    <w:rsid w:val="00F37BB7"/>
    <w:rsid w:val="00F50F41"/>
    <w:rsid w:val="00F76703"/>
    <w:rsid w:val="00FA18CB"/>
    <w:rsid w:val="00FD2153"/>
    <w:rsid w:val="00FE5D90"/>
    <w:rsid w:val="015402EC"/>
    <w:rsid w:val="01A29055"/>
    <w:rsid w:val="01D23BA4"/>
    <w:rsid w:val="01DE7293"/>
    <w:rsid w:val="022B478D"/>
    <w:rsid w:val="022CD4A9"/>
    <w:rsid w:val="022EA271"/>
    <w:rsid w:val="02AB7216"/>
    <w:rsid w:val="03AEEB7D"/>
    <w:rsid w:val="03C768F3"/>
    <w:rsid w:val="03C76FE5"/>
    <w:rsid w:val="03FA9F57"/>
    <w:rsid w:val="042B8209"/>
    <w:rsid w:val="0468B636"/>
    <w:rsid w:val="046F1C1A"/>
    <w:rsid w:val="049AEFE6"/>
    <w:rsid w:val="04DAA4F7"/>
    <w:rsid w:val="04EAD9CB"/>
    <w:rsid w:val="0506925B"/>
    <w:rsid w:val="0522910D"/>
    <w:rsid w:val="05BA758A"/>
    <w:rsid w:val="063894C7"/>
    <w:rsid w:val="06848B1F"/>
    <w:rsid w:val="07F4B2E8"/>
    <w:rsid w:val="080C96D2"/>
    <w:rsid w:val="0816C4BD"/>
    <w:rsid w:val="08231BF7"/>
    <w:rsid w:val="082C12DF"/>
    <w:rsid w:val="082E52D7"/>
    <w:rsid w:val="08B321A3"/>
    <w:rsid w:val="0902E182"/>
    <w:rsid w:val="091F9920"/>
    <w:rsid w:val="0933C27C"/>
    <w:rsid w:val="095B6917"/>
    <w:rsid w:val="09792492"/>
    <w:rsid w:val="098B5BFC"/>
    <w:rsid w:val="0999F82F"/>
    <w:rsid w:val="09DDBB68"/>
    <w:rsid w:val="0B113F6F"/>
    <w:rsid w:val="0B7BEADB"/>
    <w:rsid w:val="0B99FD55"/>
    <w:rsid w:val="0C447A1D"/>
    <w:rsid w:val="0C4B56B2"/>
    <w:rsid w:val="0CC8BC9E"/>
    <w:rsid w:val="0CCBF1AB"/>
    <w:rsid w:val="0CFEE8F4"/>
    <w:rsid w:val="0D0C108A"/>
    <w:rsid w:val="0D614FDF"/>
    <w:rsid w:val="0D85A032"/>
    <w:rsid w:val="0E607A6D"/>
    <w:rsid w:val="0E856476"/>
    <w:rsid w:val="0E99AF3C"/>
    <w:rsid w:val="0F4D8EF0"/>
    <w:rsid w:val="0FB09F33"/>
    <w:rsid w:val="0FF03AE3"/>
    <w:rsid w:val="10675513"/>
    <w:rsid w:val="1089D673"/>
    <w:rsid w:val="116D790E"/>
    <w:rsid w:val="125168FD"/>
    <w:rsid w:val="12CDF813"/>
    <w:rsid w:val="134D83FF"/>
    <w:rsid w:val="13555046"/>
    <w:rsid w:val="138A1BE1"/>
    <w:rsid w:val="13A5401F"/>
    <w:rsid w:val="13C94D3F"/>
    <w:rsid w:val="143730EB"/>
    <w:rsid w:val="1521A687"/>
    <w:rsid w:val="152414A0"/>
    <w:rsid w:val="156E76D9"/>
    <w:rsid w:val="157B778E"/>
    <w:rsid w:val="160D273E"/>
    <w:rsid w:val="16CCE862"/>
    <w:rsid w:val="16D01790"/>
    <w:rsid w:val="16DC341E"/>
    <w:rsid w:val="1762040E"/>
    <w:rsid w:val="1785EF0E"/>
    <w:rsid w:val="18385F34"/>
    <w:rsid w:val="1866A6A3"/>
    <w:rsid w:val="186EA2BF"/>
    <w:rsid w:val="18E19F61"/>
    <w:rsid w:val="1942980B"/>
    <w:rsid w:val="19745D31"/>
    <w:rsid w:val="19B66218"/>
    <w:rsid w:val="19EC25FC"/>
    <w:rsid w:val="1AACAF66"/>
    <w:rsid w:val="1B1652D9"/>
    <w:rsid w:val="1B2D278C"/>
    <w:rsid w:val="1B44EC01"/>
    <w:rsid w:val="1BB9D16C"/>
    <w:rsid w:val="1BBAFCC7"/>
    <w:rsid w:val="1BF9B2D6"/>
    <w:rsid w:val="1C11EFEF"/>
    <w:rsid w:val="1C3E2BB2"/>
    <w:rsid w:val="1C535890"/>
    <w:rsid w:val="1C6528A3"/>
    <w:rsid w:val="1C6885F5"/>
    <w:rsid w:val="1C7246F1"/>
    <w:rsid w:val="1CC65295"/>
    <w:rsid w:val="1DDE690E"/>
    <w:rsid w:val="1DE13759"/>
    <w:rsid w:val="1F3EAF32"/>
    <w:rsid w:val="1FE617B7"/>
    <w:rsid w:val="20BB8155"/>
    <w:rsid w:val="213BE956"/>
    <w:rsid w:val="218AEAE2"/>
    <w:rsid w:val="21FFC40B"/>
    <w:rsid w:val="221767B6"/>
    <w:rsid w:val="223D8D6F"/>
    <w:rsid w:val="226D8A7A"/>
    <w:rsid w:val="229F5D35"/>
    <w:rsid w:val="22C145AB"/>
    <w:rsid w:val="22C21C36"/>
    <w:rsid w:val="22EE7231"/>
    <w:rsid w:val="230921E2"/>
    <w:rsid w:val="23273288"/>
    <w:rsid w:val="2337F684"/>
    <w:rsid w:val="23890EE6"/>
    <w:rsid w:val="23C15EEF"/>
    <w:rsid w:val="23DD0A22"/>
    <w:rsid w:val="24189B30"/>
    <w:rsid w:val="243A4E9D"/>
    <w:rsid w:val="24B9BEB7"/>
    <w:rsid w:val="24DC1329"/>
    <w:rsid w:val="2594F189"/>
    <w:rsid w:val="25BE071C"/>
    <w:rsid w:val="26134D6A"/>
    <w:rsid w:val="26C6E677"/>
    <w:rsid w:val="26E224F2"/>
    <w:rsid w:val="27110137"/>
    <w:rsid w:val="2768F8DC"/>
    <w:rsid w:val="27A8C875"/>
    <w:rsid w:val="27C717C7"/>
    <w:rsid w:val="286C38FE"/>
    <w:rsid w:val="2894D85D"/>
    <w:rsid w:val="289E8442"/>
    <w:rsid w:val="2903FC76"/>
    <w:rsid w:val="29264B4B"/>
    <w:rsid w:val="2960B833"/>
    <w:rsid w:val="2974493B"/>
    <w:rsid w:val="29E7827A"/>
    <w:rsid w:val="2A2D8DE6"/>
    <w:rsid w:val="2A961828"/>
    <w:rsid w:val="2ACA9A2F"/>
    <w:rsid w:val="2AF1E83F"/>
    <w:rsid w:val="2B275B9F"/>
    <w:rsid w:val="2B5DA98E"/>
    <w:rsid w:val="2B9B7390"/>
    <w:rsid w:val="2C26A8CA"/>
    <w:rsid w:val="2C626493"/>
    <w:rsid w:val="2C7B3866"/>
    <w:rsid w:val="2C902E98"/>
    <w:rsid w:val="2CABBA29"/>
    <w:rsid w:val="2CC81B09"/>
    <w:rsid w:val="2D264013"/>
    <w:rsid w:val="2D771D08"/>
    <w:rsid w:val="2D9FBAC4"/>
    <w:rsid w:val="2D9FDD50"/>
    <w:rsid w:val="2DA284D3"/>
    <w:rsid w:val="2DD44036"/>
    <w:rsid w:val="2DE6D7D6"/>
    <w:rsid w:val="2DF0248D"/>
    <w:rsid w:val="2E891A7E"/>
    <w:rsid w:val="2F387768"/>
    <w:rsid w:val="2FDA0666"/>
    <w:rsid w:val="2FE9A1DA"/>
    <w:rsid w:val="302CB512"/>
    <w:rsid w:val="303D1F44"/>
    <w:rsid w:val="3047184D"/>
    <w:rsid w:val="311DA8FF"/>
    <w:rsid w:val="312172D4"/>
    <w:rsid w:val="3138FFD2"/>
    <w:rsid w:val="3146417F"/>
    <w:rsid w:val="31878F88"/>
    <w:rsid w:val="31CABFBD"/>
    <w:rsid w:val="32009A09"/>
    <w:rsid w:val="32271806"/>
    <w:rsid w:val="32273CFE"/>
    <w:rsid w:val="323997AA"/>
    <w:rsid w:val="32A891AE"/>
    <w:rsid w:val="32EAC146"/>
    <w:rsid w:val="3316017F"/>
    <w:rsid w:val="33218486"/>
    <w:rsid w:val="33491473"/>
    <w:rsid w:val="337A64EB"/>
    <w:rsid w:val="33A731CB"/>
    <w:rsid w:val="33AA9575"/>
    <w:rsid w:val="341CD80E"/>
    <w:rsid w:val="347834AF"/>
    <w:rsid w:val="348A43B4"/>
    <w:rsid w:val="34AD4275"/>
    <w:rsid w:val="34E3E2A7"/>
    <w:rsid w:val="3509E559"/>
    <w:rsid w:val="3579EB57"/>
    <w:rsid w:val="35D396E6"/>
    <w:rsid w:val="3607C6D3"/>
    <w:rsid w:val="360C2CB2"/>
    <w:rsid w:val="3630F5E0"/>
    <w:rsid w:val="36361219"/>
    <w:rsid w:val="36950B57"/>
    <w:rsid w:val="375137AE"/>
    <w:rsid w:val="375E6E7C"/>
    <w:rsid w:val="377144C2"/>
    <w:rsid w:val="385717CC"/>
    <w:rsid w:val="389C075F"/>
    <w:rsid w:val="38D43377"/>
    <w:rsid w:val="3905AFB6"/>
    <w:rsid w:val="391C6889"/>
    <w:rsid w:val="391F2296"/>
    <w:rsid w:val="39778156"/>
    <w:rsid w:val="3991BDD0"/>
    <w:rsid w:val="39E43B6A"/>
    <w:rsid w:val="3A1B02D4"/>
    <w:rsid w:val="3A4C21F7"/>
    <w:rsid w:val="3A687F1F"/>
    <w:rsid w:val="3AA2B095"/>
    <w:rsid w:val="3ABC84AD"/>
    <w:rsid w:val="3AC7B1D7"/>
    <w:rsid w:val="3AF4030B"/>
    <w:rsid w:val="3C115619"/>
    <w:rsid w:val="3C3C696A"/>
    <w:rsid w:val="3C6FFFDD"/>
    <w:rsid w:val="3CE158CD"/>
    <w:rsid w:val="3D0D1CD5"/>
    <w:rsid w:val="3D19AFB1"/>
    <w:rsid w:val="3D4F4ACF"/>
    <w:rsid w:val="3D6023B4"/>
    <w:rsid w:val="3E13E98B"/>
    <w:rsid w:val="3E47BC68"/>
    <w:rsid w:val="3E562956"/>
    <w:rsid w:val="3E744133"/>
    <w:rsid w:val="3EA449A4"/>
    <w:rsid w:val="3EB0364B"/>
    <w:rsid w:val="3ED0C5BD"/>
    <w:rsid w:val="3EE670DF"/>
    <w:rsid w:val="3F8FF96D"/>
    <w:rsid w:val="3FAF736B"/>
    <w:rsid w:val="40115481"/>
    <w:rsid w:val="402E942E"/>
    <w:rsid w:val="40AF946E"/>
    <w:rsid w:val="41B376B1"/>
    <w:rsid w:val="41B73E64"/>
    <w:rsid w:val="41FFAB4F"/>
    <w:rsid w:val="420E1441"/>
    <w:rsid w:val="424AFBFD"/>
    <w:rsid w:val="425779F7"/>
    <w:rsid w:val="42A36C6C"/>
    <w:rsid w:val="42B4BF23"/>
    <w:rsid w:val="42DEE4E9"/>
    <w:rsid w:val="437C1942"/>
    <w:rsid w:val="440B3C91"/>
    <w:rsid w:val="441BE5B1"/>
    <w:rsid w:val="4431CEC0"/>
    <w:rsid w:val="44B75C47"/>
    <w:rsid w:val="4510A8C9"/>
    <w:rsid w:val="454C95AB"/>
    <w:rsid w:val="460EBC82"/>
    <w:rsid w:val="460FB34B"/>
    <w:rsid w:val="46C43477"/>
    <w:rsid w:val="46F686A0"/>
    <w:rsid w:val="4720028C"/>
    <w:rsid w:val="47570C9E"/>
    <w:rsid w:val="476F13B3"/>
    <w:rsid w:val="47D4FDB4"/>
    <w:rsid w:val="47E55B88"/>
    <w:rsid w:val="482AEBEB"/>
    <w:rsid w:val="488B579E"/>
    <w:rsid w:val="488DF51E"/>
    <w:rsid w:val="48A05837"/>
    <w:rsid w:val="4908C037"/>
    <w:rsid w:val="494B27EA"/>
    <w:rsid w:val="4967856B"/>
    <w:rsid w:val="49700647"/>
    <w:rsid w:val="49A4F089"/>
    <w:rsid w:val="49B03A80"/>
    <w:rsid w:val="49D6163E"/>
    <w:rsid w:val="4AA13F14"/>
    <w:rsid w:val="4B4394AC"/>
    <w:rsid w:val="4B60E05D"/>
    <w:rsid w:val="4B927B87"/>
    <w:rsid w:val="4BC6C82D"/>
    <w:rsid w:val="4BE547DD"/>
    <w:rsid w:val="4BF992AA"/>
    <w:rsid w:val="4CB03285"/>
    <w:rsid w:val="4CCA76A7"/>
    <w:rsid w:val="4CE66634"/>
    <w:rsid w:val="4CFB418E"/>
    <w:rsid w:val="4D0F229D"/>
    <w:rsid w:val="4D17393B"/>
    <w:rsid w:val="4D83160B"/>
    <w:rsid w:val="4DA0D223"/>
    <w:rsid w:val="4DD05DC3"/>
    <w:rsid w:val="4E326CD3"/>
    <w:rsid w:val="4E730194"/>
    <w:rsid w:val="4EF68617"/>
    <w:rsid w:val="4F01B7B0"/>
    <w:rsid w:val="4F2B5856"/>
    <w:rsid w:val="4F47D3B0"/>
    <w:rsid w:val="4F9CD3B7"/>
    <w:rsid w:val="4FBC273A"/>
    <w:rsid w:val="4FF0488A"/>
    <w:rsid w:val="5083BA2C"/>
    <w:rsid w:val="50DD7F5E"/>
    <w:rsid w:val="51867090"/>
    <w:rsid w:val="51AC8EC4"/>
    <w:rsid w:val="522AA4A2"/>
    <w:rsid w:val="522CF42F"/>
    <w:rsid w:val="5248E469"/>
    <w:rsid w:val="52841EB4"/>
    <w:rsid w:val="52AF97B4"/>
    <w:rsid w:val="52D948D3"/>
    <w:rsid w:val="5311831B"/>
    <w:rsid w:val="538A1E73"/>
    <w:rsid w:val="53FCCE2B"/>
    <w:rsid w:val="545787CC"/>
    <w:rsid w:val="549485AF"/>
    <w:rsid w:val="552B3781"/>
    <w:rsid w:val="558F1CC9"/>
    <w:rsid w:val="55C7E88C"/>
    <w:rsid w:val="560975A1"/>
    <w:rsid w:val="56572391"/>
    <w:rsid w:val="5677445D"/>
    <w:rsid w:val="56795F51"/>
    <w:rsid w:val="56E0B0B8"/>
    <w:rsid w:val="56FC0837"/>
    <w:rsid w:val="577CBFF4"/>
    <w:rsid w:val="57B3C012"/>
    <w:rsid w:val="57B42B18"/>
    <w:rsid w:val="57C88E2C"/>
    <w:rsid w:val="57CFE2EA"/>
    <w:rsid w:val="57D1BBA5"/>
    <w:rsid w:val="59AB7852"/>
    <w:rsid w:val="59C86184"/>
    <w:rsid w:val="59EECC31"/>
    <w:rsid w:val="5A4BB425"/>
    <w:rsid w:val="5A93ADCE"/>
    <w:rsid w:val="5AB20B25"/>
    <w:rsid w:val="5ADC8856"/>
    <w:rsid w:val="5AF69D2A"/>
    <w:rsid w:val="5B2921CD"/>
    <w:rsid w:val="5B3F77E6"/>
    <w:rsid w:val="5B5DCCF2"/>
    <w:rsid w:val="5B5F10C8"/>
    <w:rsid w:val="5B79B314"/>
    <w:rsid w:val="5BF8473B"/>
    <w:rsid w:val="5C029BAF"/>
    <w:rsid w:val="5C0AB178"/>
    <w:rsid w:val="5C152B16"/>
    <w:rsid w:val="5C2446E3"/>
    <w:rsid w:val="5C75FA5E"/>
    <w:rsid w:val="5CB6A3E8"/>
    <w:rsid w:val="5CD7BDB4"/>
    <w:rsid w:val="5CDF2D10"/>
    <w:rsid w:val="5D300204"/>
    <w:rsid w:val="5D5F0334"/>
    <w:rsid w:val="5D80221E"/>
    <w:rsid w:val="5DA160A6"/>
    <w:rsid w:val="5DBB53D4"/>
    <w:rsid w:val="5DE4E304"/>
    <w:rsid w:val="5E03A35C"/>
    <w:rsid w:val="5E17546B"/>
    <w:rsid w:val="5E55C2A9"/>
    <w:rsid w:val="5FF21DBA"/>
    <w:rsid w:val="605CAF1D"/>
    <w:rsid w:val="605CD689"/>
    <w:rsid w:val="6086682F"/>
    <w:rsid w:val="60A5EB83"/>
    <w:rsid w:val="60D13B8D"/>
    <w:rsid w:val="60FA92C2"/>
    <w:rsid w:val="6121D93C"/>
    <w:rsid w:val="61478301"/>
    <w:rsid w:val="6157DB53"/>
    <w:rsid w:val="6197966B"/>
    <w:rsid w:val="619DE728"/>
    <w:rsid w:val="620F9A95"/>
    <w:rsid w:val="62BFBF08"/>
    <w:rsid w:val="62FD0EF4"/>
    <w:rsid w:val="63098B9E"/>
    <w:rsid w:val="633C83EC"/>
    <w:rsid w:val="633E47AA"/>
    <w:rsid w:val="6341A8CB"/>
    <w:rsid w:val="6403F51D"/>
    <w:rsid w:val="64BACD45"/>
    <w:rsid w:val="650D0E64"/>
    <w:rsid w:val="651AF1D6"/>
    <w:rsid w:val="6550CFC2"/>
    <w:rsid w:val="66709DE2"/>
    <w:rsid w:val="66756EC6"/>
    <w:rsid w:val="674BC751"/>
    <w:rsid w:val="67936871"/>
    <w:rsid w:val="67BB756B"/>
    <w:rsid w:val="67D58829"/>
    <w:rsid w:val="68F9361B"/>
    <w:rsid w:val="68FC75AD"/>
    <w:rsid w:val="6905D94F"/>
    <w:rsid w:val="69389038"/>
    <w:rsid w:val="6967794F"/>
    <w:rsid w:val="698318E4"/>
    <w:rsid w:val="698D432F"/>
    <w:rsid w:val="69A29CA0"/>
    <w:rsid w:val="69BDB280"/>
    <w:rsid w:val="69C8BDDF"/>
    <w:rsid w:val="6A19E207"/>
    <w:rsid w:val="6AA57202"/>
    <w:rsid w:val="6B8F7F6D"/>
    <w:rsid w:val="6BB5F64C"/>
    <w:rsid w:val="6C0FCA8E"/>
    <w:rsid w:val="6C137D1F"/>
    <w:rsid w:val="6C6AFF74"/>
    <w:rsid w:val="6C72093E"/>
    <w:rsid w:val="6CD28259"/>
    <w:rsid w:val="6D1B88CC"/>
    <w:rsid w:val="6D2F25AC"/>
    <w:rsid w:val="6D5DD17A"/>
    <w:rsid w:val="6DB4EB07"/>
    <w:rsid w:val="6E19B527"/>
    <w:rsid w:val="6E3058EB"/>
    <w:rsid w:val="6E3465EC"/>
    <w:rsid w:val="6E43932B"/>
    <w:rsid w:val="6E805999"/>
    <w:rsid w:val="6E807280"/>
    <w:rsid w:val="6EEB3B77"/>
    <w:rsid w:val="6F8E73F1"/>
    <w:rsid w:val="6F9C0186"/>
    <w:rsid w:val="704801CC"/>
    <w:rsid w:val="7072FC53"/>
    <w:rsid w:val="70CADEEA"/>
    <w:rsid w:val="70D19B4D"/>
    <w:rsid w:val="70DE34A1"/>
    <w:rsid w:val="719C9408"/>
    <w:rsid w:val="71DF955E"/>
    <w:rsid w:val="7257B680"/>
    <w:rsid w:val="7286D3C8"/>
    <w:rsid w:val="729AC6FE"/>
    <w:rsid w:val="72FE6ACA"/>
    <w:rsid w:val="73888493"/>
    <w:rsid w:val="73C2FB3C"/>
    <w:rsid w:val="74964F92"/>
    <w:rsid w:val="74B88FDB"/>
    <w:rsid w:val="7530A360"/>
    <w:rsid w:val="756BBDC6"/>
    <w:rsid w:val="75862A59"/>
    <w:rsid w:val="75A890FB"/>
    <w:rsid w:val="75DA418F"/>
    <w:rsid w:val="76BF287C"/>
    <w:rsid w:val="76C91949"/>
    <w:rsid w:val="7735339D"/>
    <w:rsid w:val="774945C6"/>
    <w:rsid w:val="7772519D"/>
    <w:rsid w:val="77DE013B"/>
    <w:rsid w:val="77E55934"/>
    <w:rsid w:val="78571970"/>
    <w:rsid w:val="78D2E9FF"/>
    <w:rsid w:val="78F0949D"/>
    <w:rsid w:val="790C2428"/>
    <w:rsid w:val="79660652"/>
    <w:rsid w:val="7A4B7378"/>
    <w:rsid w:val="7A4D73BB"/>
    <w:rsid w:val="7A559604"/>
    <w:rsid w:val="7A8F72D3"/>
    <w:rsid w:val="7AB03DCE"/>
    <w:rsid w:val="7ADC695E"/>
    <w:rsid w:val="7B5E5806"/>
    <w:rsid w:val="7C0E479C"/>
    <w:rsid w:val="7C3759E3"/>
    <w:rsid w:val="7C404B25"/>
    <w:rsid w:val="7CF30D2A"/>
    <w:rsid w:val="7D561442"/>
    <w:rsid w:val="7DDFE5B5"/>
    <w:rsid w:val="7E5D02AB"/>
    <w:rsid w:val="7E696EE5"/>
    <w:rsid w:val="7EB8C518"/>
    <w:rsid w:val="7EFDCE78"/>
    <w:rsid w:val="7FA07EB6"/>
    <w:rsid w:val="7FF62F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385675"/>
  <w15:chartTrackingRefBased/>
  <w15:docId w15:val="{6D9E5D80-5BCF-44C5-BC68-4C1DC00AB3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92BCB"/>
  </w:style>
  <w:style w:type="paragraph" w:styleId="Heading1">
    <w:name w:val="heading 1"/>
    <w:basedOn w:val="Normal"/>
    <w:next w:val="Normal"/>
    <w:link w:val="Heading1Char"/>
    <w:uiPriority w:val="9"/>
    <w:qFormat/>
    <w:rsid w:val="00887079"/>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7079"/>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70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70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70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70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70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70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7079"/>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8707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8707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8707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8707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87079"/>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8707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87079"/>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8707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87079"/>
    <w:rPr>
      <w:rFonts w:eastAsiaTheme="majorEastAsia" w:cstheme="majorBidi"/>
      <w:color w:val="272727" w:themeColor="text1" w:themeTint="D8"/>
    </w:rPr>
  </w:style>
  <w:style w:type="paragraph" w:styleId="Title">
    <w:name w:val="Title"/>
    <w:basedOn w:val="Normal"/>
    <w:next w:val="Normal"/>
    <w:link w:val="TitleChar"/>
    <w:uiPriority w:val="10"/>
    <w:qFormat/>
    <w:rsid w:val="00887079"/>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87079"/>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87079"/>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870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7079"/>
    <w:pPr>
      <w:spacing w:before="160"/>
      <w:jc w:val="center"/>
    </w:pPr>
    <w:rPr>
      <w:i/>
      <w:iCs/>
      <w:color w:val="404040" w:themeColor="text1" w:themeTint="BF"/>
    </w:rPr>
  </w:style>
  <w:style w:type="character" w:styleId="QuoteChar" w:customStyle="1">
    <w:name w:val="Quote Char"/>
    <w:basedOn w:val="DefaultParagraphFont"/>
    <w:link w:val="Quote"/>
    <w:uiPriority w:val="29"/>
    <w:rsid w:val="00887079"/>
    <w:rPr>
      <w:i/>
      <w:iCs/>
      <w:color w:val="404040" w:themeColor="text1" w:themeTint="BF"/>
    </w:rPr>
  </w:style>
  <w:style w:type="paragraph" w:styleId="ListParagraph">
    <w:name w:val="List Paragraph"/>
    <w:basedOn w:val="Normal"/>
    <w:uiPriority w:val="34"/>
    <w:qFormat/>
    <w:rsid w:val="00887079"/>
    <w:pPr>
      <w:ind w:left="720"/>
      <w:contextualSpacing/>
    </w:pPr>
  </w:style>
  <w:style w:type="character" w:styleId="IntenseEmphasis">
    <w:name w:val="Intense Emphasis"/>
    <w:basedOn w:val="DefaultParagraphFont"/>
    <w:uiPriority w:val="21"/>
    <w:qFormat/>
    <w:rsid w:val="00887079"/>
    <w:rPr>
      <w:i/>
      <w:iCs/>
      <w:color w:val="0F4761" w:themeColor="accent1" w:themeShade="BF"/>
    </w:rPr>
  </w:style>
  <w:style w:type="paragraph" w:styleId="IntenseQuote">
    <w:name w:val="Intense Quote"/>
    <w:basedOn w:val="Normal"/>
    <w:next w:val="Normal"/>
    <w:link w:val="IntenseQuoteChar"/>
    <w:uiPriority w:val="30"/>
    <w:qFormat/>
    <w:rsid w:val="00887079"/>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87079"/>
    <w:rPr>
      <w:i/>
      <w:iCs/>
      <w:color w:val="0F4761" w:themeColor="accent1" w:themeShade="BF"/>
    </w:rPr>
  </w:style>
  <w:style w:type="character" w:styleId="IntenseReference">
    <w:name w:val="Intense Reference"/>
    <w:basedOn w:val="DefaultParagraphFont"/>
    <w:uiPriority w:val="32"/>
    <w:qFormat/>
    <w:rsid w:val="00887079"/>
    <w:rPr>
      <w:b/>
      <w:bCs/>
      <w:smallCaps/>
      <w:color w:val="0F4761" w:themeColor="accent1" w:themeShade="BF"/>
      <w:spacing w:val="5"/>
    </w:rPr>
  </w:style>
  <w:style w:type="table" w:styleId="SSEBlue" w:customStyle="1">
    <w:name w:val="SSE Blue"/>
    <w:basedOn w:val="TableNormal"/>
    <w:uiPriority w:val="99"/>
    <w:rsid w:val="00CE20EF"/>
    <w:pPr>
      <w:spacing w:after="0" w:line="240" w:lineRule="auto"/>
    </w:pPr>
    <w:rPr>
      <w:kern w:val="0"/>
      <w:sz w:val="22"/>
      <w:szCs w:val="22"/>
      <w14:ligatures w14:val="none"/>
    </w:rPr>
    <w:tblPr>
      <w:tblBorders>
        <w:top w:val="single" w:color="156082" w:themeColor="accent1" w:sz="4" w:space="0"/>
        <w:bottom w:val="single" w:color="156082" w:themeColor="accent1" w:sz="4" w:space="0"/>
        <w:insideH w:val="single" w:color="156082" w:themeColor="accent1" w:sz="4" w:space="0"/>
      </w:tblBorders>
      <w:tblCellMar>
        <w:top w:w="85" w:type="dxa"/>
        <w:bottom w:w="85" w:type="dxa"/>
      </w:tblCellMar>
    </w:tblPr>
    <w:tblStylePr w:type="firstRow">
      <w:rPr>
        <w:b/>
        <w:color w:val="FFFFFF" w:themeColor="background1"/>
      </w:rPr>
      <w:tblPr/>
      <w:tcPr>
        <w:tcBorders>
          <w:top w:val="nil"/>
          <w:left w:val="nil"/>
          <w:bottom w:val="nil"/>
          <w:right w:val="nil"/>
          <w:insideH w:val="nil"/>
          <w:insideV w:val="nil"/>
          <w:tl2br w:val="nil"/>
          <w:tr2bl w:val="nil"/>
        </w:tcBorders>
        <w:shd w:val="clear" w:color="auto" w:fill="156082" w:themeFill="accent1"/>
      </w:tcPr>
    </w:tblStylePr>
  </w:style>
  <w:style w:type="character" w:styleId="CommentReference">
    <w:name w:val="annotation reference"/>
    <w:basedOn w:val="DefaultParagraphFont"/>
    <w:uiPriority w:val="99"/>
    <w:semiHidden/>
    <w:unhideWhenUsed/>
    <w:rsid w:val="00614962"/>
    <w:rPr>
      <w:sz w:val="16"/>
      <w:szCs w:val="16"/>
    </w:rPr>
  </w:style>
  <w:style w:type="paragraph" w:styleId="CommentText">
    <w:name w:val="annotation text"/>
    <w:basedOn w:val="Normal"/>
    <w:link w:val="CommentTextChar"/>
    <w:uiPriority w:val="99"/>
    <w:unhideWhenUsed/>
    <w:rsid w:val="00614962"/>
    <w:pPr>
      <w:spacing w:line="240" w:lineRule="auto"/>
    </w:pPr>
    <w:rPr>
      <w:sz w:val="20"/>
      <w:szCs w:val="20"/>
    </w:rPr>
  </w:style>
  <w:style w:type="character" w:styleId="CommentTextChar" w:customStyle="1">
    <w:name w:val="Comment Text Char"/>
    <w:basedOn w:val="DefaultParagraphFont"/>
    <w:link w:val="CommentText"/>
    <w:uiPriority w:val="99"/>
    <w:rsid w:val="00614962"/>
    <w:rPr>
      <w:sz w:val="20"/>
      <w:szCs w:val="20"/>
    </w:rPr>
  </w:style>
  <w:style w:type="paragraph" w:styleId="CommentSubject">
    <w:name w:val="annotation subject"/>
    <w:basedOn w:val="CommentText"/>
    <w:next w:val="CommentText"/>
    <w:link w:val="CommentSubjectChar"/>
    <w:uiPriority w:val="99"/>
    <w:semiHidden/>
    <w:unhideWhenUsed/>
    <w:rsid w:val="00614962"/>
    <w:rPr>
      <w:b/>
      <w:bCs/>
    </w:rPr>
  </w:style>
  <w:style w:type="character" w:styleId="CommentSubjectChar" w:customStyle="1">
    <w:name w:val="Comment Subject Char"/>
    <w:basedOn w:val="CommentTextChar"/>
    <w:link w:val="CommentSubject"/>
    <w:uiPriority w:val="99"/>
    <w:semiHidden/>
    <w:rsid w:val="00614962"/>
    <w:rPr>
      <w:b/>
      <w:bCs/>
      <w:sz w:val="20"/>
      <w:szCs w:val="20"/>
    </w:rPr>
  </w:style>
  <w:style w:type="paragraph" w:styleId="Revision">
    <w:name w:val="Revision"/>
    <w:hidden/>
    <w:uiPriority w:val="99"/>
    <w:semiHidden/>
    <w:rsid w:val="00DA55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1.jp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5" /><Relationship Type="http://schemas.microsoft.com/office/2016/09/relationships/commentsIds" Target="commentsIds.xml" Id="rId10" /><Relationship Type="http://schemas.openxmlformats.org/officeDocument/2006/relationships/numbering" Target="numbering.xml" Id="rId4" /><Relationship Type="http://schemas.microsoft.com/office/2011/relationships/commentsExtended" Target="commentsExtended.xml" Id="rId9" /><Relationship Type="http://schemas.microsoft.com/office/2011/relationships/people" Target="people.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231A0-2A5D-4D3B-9232-58C45D0258FB}">
  <ds:schemaRefs>
    <ds:schemaRef ds:uri="http://purl.org/dc/term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purl.org/dc/elements/1.1/"/>
    <ds:schemaRef ds:uri="57fa32c9-6de4-4b32-88b0-8813026334ef"/>
    <ds:schemaRef ds:uri="http://www.w3.org/XML/1998/namespace"/>
  </ds:schemaRefs>
</ds:datastoreItem>
</file>

<file path=customXml/itemProps2.xml><?xml version="1.0" encoding="utf-8"?>
<ds:datastoreItem xmlns:ds="http://schemas.openxmlformats.org/officeDocument/2006/customXml" ds:itemID="{2C664AF2-9205-4AB0-BA63-0060E6848893}"/>
</file>

<file path=customXml/itemProps3.xml><?xml version="1.0" encoding="utf-8"?>
<ds:datastoreItem xmlns:ds="http://schemas.openxmlformats.org/officeDocument/2006/customXml" ds:itemID="{D31D03B7-B2A7-46C0-A48C-AA298A3F791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Buchanan</dc:creator>
  <cp:keywords/>
  <dc:description/>
  <cp:lastModifiedBy>Pauline Silverman</cp:lastModifiedBy>
  <cp:revision>134</cp:revision>
  <dcterms:created xsi:type="dcterms:W3CDTF">2025-08-05T05:46:00Z</dcterms:created>
  <dcterms:modified xsi:type="dcterms:W3CDTF">2025-08-26T08:39:20Z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41d9a0b8-1c08-4e0c-9c24-9ed7e17e6c9a</vt:lpwstr>
  </property>
  <property fmtid="{D5CDD505-2E9C-101B-9397-08002B2CF9AE}" pid="3" name="ContentTypeId">
    <vt:lpwstr>0x0101003D6E278D99252B4B99C7589ABDD35CB5</vt:lpwstr>
  </property>
</Properties>
</file>